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rsidR="003E4CCB" w:rsidRPr="00347388" w:rsidRDefault="003E4CCB" w:rsidP="003E4CCB">
      <w:pPr>
        <w:jc w:val="center"/>
        <w:rPr>
          <w:rFonts w:eastAsiaTheme="majorEastAsia" w:cs="Arial"/>
          <w:caps/>
          <w:sz w:val="28"/>
          <w:lang w:eastAsia="cs-CZ"/>
        </w:rPr>
      </w:pPr>
    </w:p>
    <w:p w:rsidR="003E4CCB" w:rsidRPr="00347388" w:rsidRDefault="003E4CCB" w:rsidP="003E4CCB">
      <w:pPr>
        <w:jc w:val="center"/>
        <w:rPr>
          <w:rFonts w:cs="Arial"/>
          <w:b/>
          <w:smallCaps/>
          <w:sz w:val="28"/>
          <w:lang w:eastAsia="cs-CZ"/>
        </w:rPr>
      </w:pPr>
    </w:p>
    <w:p w:rsidR="003E4CCB" w:rsidRPr="00347388" w:rsidRDefault="003E4CCB" w:rsidP="003E4CCB">
      <w:pPr>
        <w:jc w:val="center"/>
        <w:rPr>
          <w:rFonts w:cs="Arial"/>
          <w:b/>
          <w:smallCaps/>
          <w:sz w:val="28"/>
          <w:lang w:eastAsia="cs-CZ"/>
        </w:rPr>
      </w:pPr>
    </w:p>
    <w:p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rsidR="003E4CCB" w:rsidRPr="00347388" w:rsidRDefault="003E4CCB" w:rsidP="003E4CCB">
      <w:pPr>
        <w:rPr>
          <w:rFonts w:cs="Arial"/>
          <w:b/>
          <w:smallCaps/>
          <w:sz w:val="32"/>
          <w:lang w:eastAsia="cs-CZ"/>
        </w:rPr>
      </w:pPr>
    </w:p>
    <w:p w:rsidR="003E4CCB" w:rsidRPr="00347388" w:rsidRDefault="003E4CCB" w:rsidP="003E4CCB">
      <w:pPr>
        <w:rPr>
          <w:rFonts w:cs="Arial"/>
          <w:b/>
          <w:smallCaps/>
          <w:sz w:val="32"/>
          <w:lang w:eastAsia="cs-CZ"/>
        </w:rPr>
      </w:pPr>
    </w:p>
    <w:p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rsidR="003E4CCB" w:rsidRPr="00347388" w:rsidRDefault="003E4CCB" w:rsidP="003E4CCB">
      <w:pPr>
        <w:spacing w:line="360" w:lineRule="auto"/>
        <w:rPr>
          <w:rFonts w:cs="Arial"/>
          <w:sz w:val="20"/>
          <w:lang w:eastAsia="cs-CZ"/>
        </w:rPr>
      </w:pPr>
      <w:r w:rsidRPr="00347388">
        <w:rPr>
          <w:rFonts w:cs="Arial"/>
          <w:sz w:val="20"/>
          <w:lang w:eastAsia="cs-CZ"/>
        </w:rPr>
        <w:t>Dátum:</w:t>
      </w:r>
      <w:del w:id="0" w:author="Zuzana Hušeková" w:date="2018-11-21T11:51:00Z">
        <w:r w:rsidR="0057799B" w:rsidDel="00033E1E">
          <w:rPr>
            <w:rFonts w:cs="Arial"/>
            <w:sz w:val="20"/>
            <w:lang w:eastAsia="cs-CZ"/>
          </w:rPr>
          <w:delText>26</w:delText>
        </w:r>
        <w:r w:rsidRPr="00E25071" w:rsidDel="00033E1E">
          <w:rPr>
            <w:rFonts w:cs="Arial"/>
            <w:sz w:val="20"/>
            <w:lang w:eastAsia="cs-CZ"/>
          </w:rPr>
          <w:delText xml:space="preserve">. </w:delText>
        </w:r>
        <w:r w:rsidR="0057799B" w:rsidDel="00033E1E">
          <w:rPr>
            <w:rFonts w:cs="Arial"/>
            <w:sz w:val="20"/>
            <w:lang w:eastAsia="cs-CZ"/>
          </w:rPr>
          <w:delText>1</w:delText>
        </w:r>
        <w:r w:rsidR="000922B4" w:rsidDel="00033E1E">
          <w:rPr>
            <w:rFonts w:cs="Arial"/>
            <w:sz w:val="20"/>
            <w:lang w:eastAsia="cs-CZ"/>
          </w:rPr>
          <w:delText>0</w:delText>
        </w:r>
        <w:r w:rsidRPr="00E25071" w:rsidDel="00033E1E">
          <w:rPr>
            <w:rFonts w:cs="Arial"/>
            <w:sz w:val="20"/>
            <w:lang w:eastAsia="cs-CZ"/>
          </w:rPr>
          <w:delText>.</w:delText>
        </w:r>
      </w:del>
      <w:ins w:id="1" w:author="Zuzana Hušeková" w:date="2018-11-21T11:51:00Z">
        <w:r w:rsidR="00033E1E">
          <w:rPr>
            <w:rFonts w:cs="Arial"/>
            <w:sz w:val="20"/>
            <w:lang w:eastAsia="cs-CZ"/>
          </w:rPr>
          <w:t>21. 11.</w:t>
        </w:r>
      </w:ins>
      <w:r w:rsidRPr="00E25071">
        <w:rPr>
          <w:rFonts w:cs="Arial"/>
          <w:sz w:val="20"/>
          <w:lang w:eastAsia="cs-CZ"/>
        </w:rPr>
        <w:t> 201</w:t>
      </w:r>
      <w:r w:rsidR="000922B4">
        <w:rPr>
          <w:rFonts w:cs="Arial"/>
          <w:sz w:val="20"/>
          <w:lang w:eastAsia="cs-CZ"/>
        </w:rPr>
        <w:t>8</w:t>
      </w:r>
    </w:p>
    <w:p w:rsidR="003E4CCB" w:rsidRPr="00347388" w:rsidRDefault="003E4CCB" w:rsidP="003E4CCB">
      <w:pPr>
        <w:spacing w:line="360" w:lineRule="auto"/>
        <w:rPr>
          <w:rFonts w:cs="Arial"/>
          <w:sz w:val="20"/>
          <w:lang w:eastAsia="cs-CZ"/>
        </w:rPr>
      </w:pPr>
    </w:p>
    <w:p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rsidR="003E4CCB" w:rsidRDefault="003E4CCB" w:rsidP="003E4CCB">
      <w:pPr>
        <w:spacing w:line="360" w:lineRule="auto"/>
        <w:rPr>
          <w:rFonts w:cs="Arial"/>
          <w:sz w:val="20"/>
          <w:lang w:eastAsia="cs-CZ"/>
        </w:rPr>
      </w:pPr>
      <w:r w:rsidRPr="00347388">
        <w:rPr>
          <w:rFonts w:cs="Arial"/>
          <w:sz w:val="20"/>
          <w:lang w:eastAsia="cs-CZ"/>
        </w:rPr>
        <w:t>Dátum:</w:t>
      </w:r>
      <w:del w:id="2" w:author="Zuzana Hušeková" w:date="2018-11-21T11:51:00Z">
        <w:r w:rsidR="0057799B" w:rsidDel="00033E1E">
          <w:rPr>
            <w:rFonts w:cs="Arial"/>
            <w:sz w:val="20"/>
            <w:lang w:eastAsia="cs-CZ"/>
          </w:rPr>
          <w:delText>26</w:delText>
        </w:r>
        <w:r w:rsidRPr="00E25071" w:rsidDel="00033E1E">
          <w:rPr>
            <w:rFonts w:cs="Arial"/>
            <w:sz w:val="20"/>
            <w:lang w:eastAsia="cs-CZ"/>
          </w:rPr>
          <w:delText>. </w:delText>
        </w:r>
        <w:r w:rsidR="0057799B" w:rsidDel="00033E1E">
          <w:rPr>
            <w:rFonts w:cs="Arial"/>
            <w:sz w:val="20"/>
            <w:lang w:eastAsia="cs-CZ"/>
          </w:rPr>
          <w:delText>1</w:delText>
        </w:r>
        <w:r w:rsidR="000922B4" w:rsidDel="00033E1E">
          <w:rPr>
            <w:rFonts w:cs="Arial"/>
            <w:sz w:val="20"/>
            <w:lang w:eastAsia="cs-CZ"/>
          </w:rPr>
          <w:delText>0</w:delText>
        </w:r>
        <w:r w:rsidRPr="00E25071" w:rsidDel="00033E1E">
          <w:rPr>
            <w:rFonts w:cs="Arial"/>
            <w:sz w:val="20"/>
            <w:lang w:eastAsia="cs-CZ"/>
          </w:rPr>
          <w:delText>.</w:delText>
        </w:r>
      </w:del>
      <w:ins w:id="3" w:author="Zuzana Hušeková" w:date="2018-11-21T11:51:00Z">
        <w:r w:rsidR="00033E1E">
          <w:rPr>
            <w:rFonts w:cs="Arial"/>
            <w:sz w:val="20"/>
            <w:lang w:eastAsia="cs-CZ"/>
          </w:rPr>
          <w:t>21. 11.</w:t>
        </w:r>
      </w:ins>
      <w:r w:rsidRPr="00E25071">
        <w:rPr>
          <w:rFonts w:cs="Arial"/>
          <w:sz w:val="20"/>
          <w:lang w:eastAsia="cs-CZ"/>
        </w:rPr>
        <w:t> 201</w:t>
      </w:r>
      <w:r w:rsidR="000922B4">
        <w:rPr>
          <w:rFonts w:cs="Arial"/>
          <w:sz w:val="20"/>
          <w:lang w:eastAsia="cs-CZ"/>
        </w:rPr>
        <w:t>8</w:t>
      </w:r>
    </w:p>
    <w:p w:rsidR="006D6B9C" w:rsidRDefault="006D6B9C" w:rsidP="003E4CCB">
      <w:pPr>
        <w:spacing w:line="360" w:lineRule="auto"/>
      </w:pPr>
    </w:p>
    <w:p w:rsidR="00140CE3" w:rsidRPr="00347388" w:rsidRDefault="002244BF" w:rsidP="003E4CCB">
      <w:pPr>
        <w:spacing w:line="360" w:lineRule="auto"/>
        <w:rPr>
          <w:rFonts w:cs="Arial"/>
          <w:sz w:val="20"/>
          <w:lang w:eastAsia="cs-CZ"/>
        </w:rPr>
      </w:pPr>
      <w:r>
        <w:t>Schválil</w:t>
      </w:r>
    </w:p>
    <w:p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rsidR="003E4CCB" w:rsidRPr="00347388" w:rsidRDefault="006B41BD" w:rsidP="00140CE3">
      <w:pPr>
        <w:tabs>
          <w:tab w:val="left" w:pos="1134"/>
        </w:tabs>
        <w:spacing w:line="360" w:lineRule="auto"/>
        <w:rPr>
          <w:rFonts w:cs="Arial"/>
          <w:sz w:val="20"/>
          <w:lang w:eastAsia="cs-CZ"/>
        </w:rPr>
      </w:pPr>
      <w:r w:rsidRPr="008F2822">
        <w:t>Dátum:</w:t>
      </w:r>
      <w:del w:id="4" w:author="Zuzana Hušeková" w:date="2018-11-21T11:51:00Z">
        <w:r w:rsidR="0057799B" w:rsidDel="00033E1E">
          <w:delText>26</w:delText>
        </w:r>
        <w:r w:rsidRPr="00140CE3" w:rsidDel="00033E1E">
          <w:delText>. </w:delText>
        </w:r>
        <w:r w:rsidR="0057799B" w:rsidDel="00033E1E">
          <w:delText>1</w:delText>
        </w:r>
        <w:r w:rsidR="000922B4" w:rsidDel="00033E1E">
          <w:delText>0</w:delText>
        </w:r>
        <w:r w:rsidDel="00033E1E">
          <w:delText>.</w:delText>
        </w:r>
      </w:del>
      <w:ins w:id="5" w:author="Zuzana Hušeková" w:date="2018-11-21T11:51:00Z">
        <w:r w:rsidR="00033E1E">
          <w:t>21. 11.</w:t>
        </w:r>
      </w:ins>
      <w:r>
        <w:t> 201</w:t>
      </w:r>
      <w:r w:rsidR="000922B4">
        <w:t>8</w:t>
      </w:r>
    </w:p>
    <w:p w:rsidR="001A3026" w:rsidRDefault="001A3026" w:rsidP="003E4CCB">
      <w:pPr>
        <w:tabs>
          <w:tab w:val="left" w:pos="1134"/>
        </w:tabs>
        <w:spacing w:line="360" w:lineRule="auto"/>
        <w:ind w:left="426" w:hanging="426"/>
        <w:rPr>
          <w:rFonts w:cs="Arial"/>
          <w:sz w:val="20"/>
          <w:lang w:eastAsia="cs-CZ"/>
        </w:rPr>
      </w:pPr>
    </w:p>
    <w:p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rsidR="003E4CCB" w:rsidRPr="00347388" w:rsidRDefault="003E4CCB" w:rsidP="003E4CCB">
      <w:pPr>
        <w:spacing w:line="360" w:lineRule="auto"/>
        <w:rPr>
          <w:rFonts w:cs="Arial"/>
          <w:sz w:val="20"/>
          <w:lang w:eastAsia="cs-CZ"/>
        </w:rPr>
      </w:pPr>
      <w:r w:rsidRPr="00347388">
        <w:rPr>
          <w:rFonts w:cs="Arial"/>
          <w:sz w:val="20"/>
          <w:lang w:eastAsia="cs-CZ"/>
        </w:rPr>
        <w:t>Dátum:</w:t>
      </w:r>
      <w:del w:id="6" w:author="Zuzana Hušeková" w:date="2018-11-21T11:51:00Z">
        <w:r w:rsidR="0057799B" w:rsidDel="00033E1E">
          <w:rPr>
            <w:rFonts w:cs="Arial"/>
            <w:sz w:val="20"/>
            <w:lang w:eastAsia="cs-CZ"/>
          </w:rPr>
          <w:delText>26</w:delText>
        </w:r>
        <w:r w:rsidRPr="00E25071" w:rsidDel="00033E1E">
          <w:rPr>
            <w:rFonts w:cs="Arial"/>
            <w:sz w:val="20"/>
            <w:lang w:eastAsia="cs-CZ"/>
          </w:rPr>
          <w:delText>. </w:delText>
        </w:r>
        <w:r w:rsidR="0057799B" w:rsidDel="00033E1E">
          <w:rPr>
            <w:rFonts w:cs="Arial"/>
            <w:sz w:val="20"/>
            <w:lang w:eastAsia="cs-CZ"/>
          </w:rPr>
          <w:delText>1</w:delText>
        </w:r>
        <w:r w:rsidR="00936C83" w:rsidDel="00033E1E">
          <w:rPr>
            <w:rFonts w:cs="Arial"/>
            <w:sz w:val="20"/>
            <w:lang w:eastAsia="cs-CZ"/>
          </w:rPr>
          <w:delText>0</w:delText>
        </w:r>
        <w:r w:rsidRPr="00E25071" w:rsidDel="00033E1E">
          <w:rPr>
            <w:rFonts w:cs="Arial"/>
            <w:sz w:val="20"/>
            <w:lang w:eastAsia="cs-CZ"/>
          </w:rPr>
          <w:delText>.</w:delText>
        </w:r>
      </w:del>
      <w:ins w:id="7" w:author="Zuzana Hušeková" w:date="2018-11-21T11:51:00Z">
        <w:r w:rsidR="00033E1E">
          <w:rPr>
            <w:rFonts w:cs="Arial"/>
            <w:sz w:val="20"/>
            <w:lang w:eastAsia="cs-CZ"/>
          </w:rPr>
          <w:t>21.11.</w:t>
        </w:r>
      </w:ins>
      <w:r w:rsidRPr="00E25071">
        <w:rPr>
          <w:rFonts w:cs="Arial"/>
          <w:sz w:val="20"/>
          <w:lang w:eastAsia="cs-CZ"/>
        </w:rPr>
        <w:t> 201</w:t>
      </w:r>
      <w:r w:rsidR="000922B4">
        <w:rPr>
          <w:rFonts w:cs="Arial"/>
          <w:sz w:val="20"/>
          <w:lang w:eastAsia="cs-CZ"/>
        </w:rPr>
        <w:t>8</w:t>
      </w:r>
    </w:p>
    <w:p w:rsidR="003E4CCB" w:rsidRPr="00347388" w:rsidRDefault="003E4CCB" w:rsidP="003E4CCB">
      <w:pPr>
        <w:spacing w:line="360" w:lineRule="auto"/>
        <w:rPr>
          <w:rFonts w:cs="Arial"/>
          <w:sz w:val="20"/>
          <w:lang w:eastAsia="cs-CZ"/>
        </w:rPr>
      </w:pPr>
    </w:p>
    <w:p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rsidR="003E4CCB" w:rsidRPr="00347388" w:rsidRDefault="003E4CCB" w:rsidP="003E4CCB">
      <w:pPr>
        <w:jc w:val="center"/>
        <w:rPr>
          <w:rFonts w:cs="Arial"/>
          <w:sz w:val="18"/>
          <w:lang w:eastAsia="cs-CZ"/>
        </w:rPr>
      </w:pPr>
    </w:p>
    <w:p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del w:id="8" w:author="Zuzana Hušeková" w:date="2018-11-21T11:52:00Z">
        <w:r w:rsidR="0057799B" w:rsidDel="00033E1E">
          <w:rPr>
            <w:rFonts w:cs="Arial"/>
            <w:sz w:val="18"/>
            <w:lang w:eastAsia="cs-CZ"/>
          </w:rPr>
          <w:delText>4</w:delText>
        </w:r>
      </w:del>
      <w:ins w:id="9" w:author="Zuzana Hušeková" w:date="2018-11-21T11:52:00Z">
        <w:r w:rsidR="00033E1E">
          <w:rPr>
            <w:rFonts w:cs="Arial"/>
            <w:sz w:val="18"/>
            <w:lang w:eastAsia="cs-CZ"/>
          </w:rPr>
          <w:t>5</w:t>
        </w:r>
      </w:ins>
      <w:r w:rsidRPr="00E25071">
        <w:rPr>
          <w:rFonts w:cs="Arial"/>
          <w:sz w:val="18"/>
          <w:lang w:eastAsia="cs-CZ"/>
        </w:rPr>
        <w:t xml:space="preserve">; platnosť od: </w:t>
      </w:r>
      <w:r w:rsidR="0057799B">
        <w:rPr>
          <w:rFonts w:cs="Arial"/>
          <w:sz w:val="18"/>
          <w:lang w:eastAsia="cs-CZ"/>
        </w:rPr>
        <w:t>2</w:t>
      </w:r>
      <w:ins w:id="10" w:author="Zuzana Hušeková" w:date="2018-11-21T11:52:00Z">
        <w:r w:rsidR="00033E1E">
          <w:rPr>
            <w:rFonts w:cs="Arial"/>
            <w:sz w:val="18"/>
            <w:lang w:eastAsia="cs-CZ"/>
          </w:rPr>
          <w:t>1</w:t>
        </w:r>
      </w:ins>
      <w:del w:id="11" w:author="Zuzana Hušeková" w:date="2018-11-21T11:52:00Z">
        <w:r w:rsidR="0057799B" w:rsidDel="00033E1E">
          <w:rPr>
            <w:rFonts w:cs="Arial"/>
            <w:sz w:val="18"/>
            <w:lang w:eastAsia="cs-CZ"/>
          </w:rPr>
          <w:delText>6</w:delText>
        </w:r>
      </w:del>
      <w:r w:rsidRPr="00E25071">
        <w:rPr>
          <w:rFonts w:cs="Arial"/>
          <w:sz w:val="18"/>
          <w:lang w:eastAsia="cs-CZ"/>
        </w:rPr>
        <w:t xml:space="preserve">. </w:t>
      </w:r>
      <w:r w:rsidR="0057799B">
        <w:rPr>
          <w:rFonts w:cs="Arial"/>
          <w:sz w:val="18"/>
          <w:lang w:eastAsia="cs-CZ"/>
        </w:rPr>
        <w:t>1</w:t>
      </w:r>
      <w:ins w:id="12" w:author="Zuzana Hušeková" w:date="2018-11-21T11:52:00Z">
        <w:r w:rsidR="00033E1E">
          <w:rPr>
            <w:rFonts w:cs="Arial"/>
            <w:sz w:val="18"/>
            <w:lang w:eastAsia="cs-CZ"/>
          </w:rPr>
          <w:t>1</w:t>
        </w:r>
      </w:ins>
      <w:del w:id="13" w:author="Zuzana Hušeková" w:date="2018-11-21T11:52:00Z">
        <w:r w:rsidR="000922B4" w:rsidDel="00033E1E">
          <w:rPr>
            <w:rFonts w:cs="Arial"/>
            <w:sz w:val="18"/>
            <w:lang w:eastAsia="cs-CZ"/>
          </w:rPr>
          <w:delText>0</w:delText>
        </w:r>
      </w:del>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r w:rsidR="0057799B">
        <w:rPr>
          <w:rFonts w:cs="Arial"/>
          <w:sz w:val="18"/>
          <w:lang w:eastAsia="cs-CZ"/>
        </w:rPr>
        <w:t>2</w:t>
      </w:r>
      <w:ins w:id="14" w:author="Zuzana Hušeková" w:date="2018-11-21T11:52:00Z">
        <w:r w:rsidR="00033E1E">
          <w:rPr>
            <w:rFonts w:cs="Arial"/>
            <w:sz w:val="18"/>
            <w:lang w:eastAsia="cs-CZ"/>
          </w:rPr>
          <w:t>1</w:t>
        </w:r>
      </w:ins>
      <w:del w:id="15" w:author="Zuzana Hušeková" w:date="2018-11-21T11:52:00Z">
        <w:r w:rsidR="0057799B" w:rsidDel="00033E1E">
          <w:rPr>
            <w:rFonts w:cs="Arial"/>
            <w:sz w:val="18"/>
            <w:lang w:eastAsia="cs-CZ"/>
          </w:rPr>
          <w:delText>6</w:delText>
        </w:r>
      </w:del>
      <w:r w:rsidRPr="00E25071">
        <w:rPr>
          <w:rFonts w:cs="Arial"/>
          <w:sz w:val="18"/>
          <w:lang w:eastAsia="cs-CZ"/>
        </w:rPr>
        <w:t xml:space="preserve">. </w:t>
      </w:r>
      <w:r w:rsidR="0057799B">
        <w:rPr>
          <w:rFonts w:cs="Arial"/>
          <w:sz w:val="18"/>
          <w:lang w:eastAsia="cs-CZ"/>
        </w:rPr>
        <w:t>1</w:t>
      </w:r>
      <w:ins w:id="16" w:author="Zuzana Hušeková" w:date="2018-11-21T11:52:00Z">
        <w:r w:rsidR="00033E1E">
          <w:rPr>
            <w:rFonts w:cs="Arial"/>
            <w:sz w:val="18"/>
            <w:lang w:eastAsia="cs-CZ"/>
          </w:rPr>
          <w:t>1</w:t>
        </w:r>
      </w:ins>
      <w:del w:id="17" w:author="Zuzana Hušeková" w:date="2018-11-21T11:52:00Z">
        <w:r w:rsidR="000922B4" w:rsidDel="00033E1E">
          <w:rPr>
            <w:rFonts w:cs="Arial"/>
            <w:sz w:val="18"/>
            <w:lang w:eastAsia="cs-CZ"/>
          </w:rPr>
          <w:delText>0</w:delText>
        </w:r>
      </w:del>
      <w:r w:rsidRPr="00E25071">
        <w:rPr>
          <w:rFonts w:cs="Arial"/>
          <w:sz w:val="18"/>
          <w:lang w:eastAsia="cs-CZ"/>
        </w:rPr>
        <w:t>. 201</w:t>
      </w:r>
      <w:r w:rsidR="000922B4">
        <w:rPr>
          <w:rFonts w:cs="Arial"/>
          <w:sz w:val="18"/>
          <w:lang w:eastAsia="cs-CZ"/>
        </w:rPr>
        <w:t>8</w:t>
      </w:r>
      <w:r>
        <w:rPr>
          <w:b/>
          <w:sz w:val="60"/>
        </w:rPr>
        <w:br w:type="page"/>
      </w:r>
    </w:p>
    <w:p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rsidR="003E4CCB" w:rsidRDefault="003E4CCB">
      <w:pPr>
        <w:pStyle w:val="Obsah1"/>
        <w:tabs>
          <w:tab w:val="left" w:pos="482"/>
          <w:tab w:val="right" w:leader="dot" w:pos="9060"/>
        </w:tabs>
        <w:rPr>
          <w:rFonts w:eastAsiaTheme="majorEastAsia" w:cs="Arial"/>
          <w:caps/>
          <w:sz w:val="28"/>
          <w:lang w:eastAsia="cs-CZ"/>
        </w:rPr>
      </w:pPr>
    </w:p>
    <w:bookmarkStart w:id="18" w:name="_Toc410907843"/>
    <w:p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5</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16</w:t>
        </w:r>
        <w:r w:rsidR="00BF74B6" w:rsidRPr="00E135DC">
          <w:rPr>
            <w:rFonts w:cs="Arial"/>
            <w:noProof/>
            <w:webHidden/>
            <w:sz w:val="19"/>
            <w:szCs w:val="19"/>
          </w:rPr>
          <w:fldChar w:fldCharType="end"/>
        </w:r>
      </w:hyperlink>
    </w:p>
    <w:p w:rsidR="00BF74B6" w:rsidRPr="00E135DC" w:rsidRDefault="00123A3C">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19</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23</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23</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25</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27</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28</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28</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30</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33</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33</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"_Toc440636384" </w:instrText>
      </w:r>
      <w:r>
        <w:rPr>
          <w:noProof/>
        </w:rPr>
        <w:fldChar w:fldCharType="separate"/>
      </w:r>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ins w:id="19" w:author="Zuzana Hušeková" w:date="2018-11-21T11:52:00Z">
        <w:r w:rsidR="00033E1E">
          <w:rPr>
            <w:rFonts w:cs="Arial"/>
            <w:noProof/>
            <w:webHidden/>
            <w:sz w:val="19"/>
            <w:szCs w:val="19"/>
          </w:rPr>
          <w:t>57</w:t>
        </w:r>
      </w:ins>
      <w:del w:id="20" w:author="Zuzana Hušeková" w:date="2018-11-21T11:52:00Z">
        <w:r w:rsidR="00890CE5" w:rsidDel="00033E1E">
          <w:rPr>
            <w:rFonts w:cs="Arial"/>
            <w:noProof/>
            <w:webHidden/>
            <w:sz w:val="19"/>
            <w:szCs w:val="19"/>
          </w:rPr>
          <w:delText>56</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58</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66</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"_Toc440636387" </w:instrText>
      </w:r>
      <w:r>
        <w:rPr>
          <w:noProof/>
        </w:rPr>
        <w:fldChar w:fldCharType="separate"/>
      </w:r>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ins w:id="21" w:author="Zuzana Hušeková" w:date="2018-11-21T11:52:00Z">
        <w:r w:rsidR="00033E1E">
          <w:rPr>
            <w:rFonts w:cs="Arial"/>
            <w:noProof/>
            <w:webHidden/>
            <w:sz w:val="19"/>
            <w:szCs w:val="19"/>
          </w:rPr>
          <w:t>81</w:t>
        </w:r>
      </w:ins>
      <w:del w:id="22" w:author="Zuzana Hušeková" w:date="2018-11-21T11:52:00Z">
        <w:r w:rsidR="00890CE5" w:rsidDel="00033E1E">
          <w:rPr>
            <w:rFonts w:cs="Arial"/>
            <w:noProof/>
            <w:webHidden/>
            <w:sz w:val="19"/>
            <w:szCs w:val="19"/>
          </w:rPr>
          <w:delText>80</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2"/>
        <w:tabs>
          <w:tab w:val="left" w:pos="960"/>
          <w:tab w:val="right" w:leader="dot" w:pos="9060"/>
        </w:tabs>
        <w:rPr>
          <w:rFonts w:eastAsiaTheme="minorEastAsia" w:cs="Arial"/>
          <w:noProof/>
          <w:sz w:val="19"/>
          <w:szCs w:val="19"/>
          <w:lang w:eastAsia="sk-SK"/>
        </w:rPr>
      </w:pPr>
      <w:r>
        <w:rPr>
          <w:noProof/>
        </w:rPr>
        <w:lastRenderedPageBreak/>
        <w:fldChar w:fldCharType="begin"/>
      </w:r>
      <w:r>
        <w:rPr>
          <w:noProof/>
        </w:rPr>
        <w:instrText xml:space="preserve"> HYPERLINK \l "_Toc440636388" </w:instrText>
      </w:r>
      <w:r>
        <w:rPr>
          <w:noProof/>
        </w:rPr>
        <w:fldChar w:fldCharType="separate"/>
      </w:r>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ins w:id="23" w:author="Zuzana Hušeková" w:date="2018-11-21T11:52:00Z">
        <w:r w:rsidR="00033E1E">
          <w:rPr>
            <w:rFonts w:cs="Arial"/>
            <w:noProof/>
            <w:webHidden/>
            <w:sz w:val="19"/>
            <w:szCs w:val="19"/>
          </w:rPr>
          <w:t>86</w:t>
        </w:r>
      </w:ins>
      <w:del w:id="24" w:author="Zuzana Hušeková" w:date="2018-11-21T11:52:00Z">
        <w:r w:rsidR="00890CE5" w:rsidDel="00033E1E">
          <w:rPr>
            <w:rFonts w:cs="Arial"/>
            <w:noProof/>
            <w:webHidden/>
            <w:sz w:val="19"/>
            <w:szCs w:val="19"/>
          </w:rPr>
          <w:delText>85</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79548773" wp14:editId="3ADD4076">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123A3C">
        <w:rPr>
          <w:noProof/>
        </w:rPr>
        <w:fldChar w:fldCharType="begin"/>
      </w:r>
      <w:r w:rsidR="00123A3C">
        <w:rPr>
          <w:noProof/>
        </w:rPr>
        <w:instrText xml:space="preserve"> HYPERLINK \l "_Toc440636389" </w:instrText>
      </w:r>
      <w:r w:rsidR="00123A3C">
        <w:rPr>
          <w:noProof/>
        </w:rPr>
        <w:fldChar w:fldCharType="separate"/>
      </w:r>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ins w:id="25" w:author="Zuzana Hušeková" w:date="2018-11-21T11:52:00Z">
        <w:r w:rsidR="00033E1E">
          <w:rPr>
            <w:rFonts w:cs="Arial"/>
            <w:noProof/>
            <w:webHidden/>
            <w:sz w:val="19"/>
            <w:szCs w:val="19"/>
          </w:rPr>
          <w:t>87</w:t>
        </w:r>
      </w:ins>
      <w:del w:id="26" w:author="Zuzana Hušeková" w:date="2018-11-21T11:52:00Z">
        <w:r w:rsidR="00890CE5" w:rsidDel="00033E1E">
          <w:rPr>
            <w:rFonts w:cs="Arial"/>
            <w:noProof/>
            <w:webHidden/>
            <w:sz w:val="19"/>
            <w:szCs w:val="19"/>
          </w:rPr>
          <w:delText>86</w:delText>
        </w:r>
      </w:del>
      <w:r w:rsidR="00BF74B6" w:rsidRPr="00E135DC">
        <w:rPr>
          <w:rFonts w:cs="Arial"/>
          <w:noProof/>
          <w:webHidden/>
          <w:sz w:val="19"/>
          <w:szCs w:val="19"/>
        </w:rPr>
        <w:fldChar w:fldCharType="end"/>
      </w:r>
      <w:r w:rsidR="00123A3C">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"_Toc440636390" </w:instrText>
      </w:r>
      <w:r>
        <w:rPr>
          <w:noProof/>
        </w:rPr>
        <w:fldChar w:fldCharType="separate"/>
      </w:r>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ins w:id="27" w:author="Zuzana Hušeková" w:date="2018-11-21T11:52:00Z">
        <w:r w:rsidR="00033E1E">
          <w:rPr>
            <w:rFonts w:cs="Arial"/>
            <w:noProof/>
            <w:webHidden/>
            <w:sz w:val="19"/>
            <w:szCs w:val="19"/>
          </w:rPr>
          <w:t>87</w:t>
        </w:r>
      </w:ins>
      <w:del w:id="28" w:author="Zuzana Hušeková" w:date="2018-11-21T11:52:00Z">
        <w:r w:rsidR="00890CE5" w:rsidDel="00033E1E">
          <w:rPr>
            <w:rFonts w:cs="Arial"/>
            <w:noProof/>
            <w:webHidden/>
            <w:sz w:val="19"/>
            <w:szCs w:val="19"/>
          </w:rPr>
          <w:delText>86</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"_Toc440636391" </w:instrText>
      </w:r>
      <w:r>
        <w:rPr>
          <w:noProof/>
        </w:rPr>
        <w:fldChar w:fldCharType="separate"/>
      </w:r>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ins w:id="29" w:author="Zuzana Hušeková" w:date="2018-11-21T11:52:00Z">
        <w:r w:rsidR="00033E1E">
          <w:rPr>
            <w:rFonts w:cs="Arial"/>
            <w:noProof/>
            <w:webHidden/>
            <w:sz w:val="19"/>
            <w:szCs w:val="19"/>
          </w:rPr>
          <w:t>89</w:t>
        </w:r>
      </w:ins>
      <w:del w:id="30" w:author="Zuzana Hušeková" w:date="2018-11-21T11:52:00Z">
        <w:r w:rsidR="00890CE5" w:rsidDel="00033E1E">
          <w:rPr>
            <w:rFonts w:cs="Arial"/>
            <w:noProof/>
            <w:webHidden/>
            <w:sz w:val="19"/>
            <w:szCs w:val="19"/>
          </w:rPr>
          <w:delText>88</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"_Toc440636392" </w:instrText>
      </w:r>
      <w:r>
        <w:rPr>
          <w:noProof/>
        </w:rPr>
        <w:fldChar w:fldCharType="separate"/>
      </w:r>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ins w:id="31" w:author="Zuzana Hušeková" w:date="2018-11-21T11:52:00Z">
        <w:r w:rsidR="00033E1E">
          <w:rPr>
            <w:rFonts w:cs="Arial"/>
            <w:noProof/>
            <w:webHidden/>
            <w:sz w:val="19"/>
            <w:szCs w:val="19"/>
          </w:rPr>
          <w:t>89</w:t>
        </w:r>
      </w:ins>
      <w:del w:id="32" w:author="Zuzana Hušeková" w:date="2018-11-21T11:52:00Z">
        <w:r w:rsidR="00890CE5" w:rsidDel="00033E1E">
          <w:rPr>
            <w:rFonts w:cs="Arial"/>
            <w:noProof/>
            <w:webHidden/>
            <w:sz w:val="19"/>
            <w:szCs w:val="19"/>
          </w:rPr>
          <w:delText>88</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"_Toc440636393" </w:instrText>
      </w:r>
      <w:r>
        <w:rPr>
          <w:noProof/>
        </w:rPr>
        <w:fldChar w:fldCharType="separate"/>
      </w:r>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ins w:id="33" w:author="Zuzana Hušeková" w:date="2018-11-21T11:52:00Z">
        <w:r w:rsidR="00033E1E">
          <w:rPr>
            <w:rFonts w:cs="Arial"/>
            <w:noProof/>
            <w:webHidden/>
            <w:sz w:val="19"/>
            <w:szCs w:val="19"/>
          </w:rPr>
          <w:t>90</w:t>
        </w:r>
      </w:ins>
      <w:del w:id="34" w:author="Zuzana Hušeková" w:date="2018-11-21T11:52:00Z">
        <w:r w:rsidR="00890CE5" w:rsidDel="00033E1E">
          <w:rPr>
            <w:rFonts w:cs="Arial"/>
            <w:noProof/>
            <w:webHidden/>
            <w:sz w:val="19"/>
            <w:szCs w:val="19"/>
          </w:rPr>
          <w:delText>89</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"_Toc440636394" </w:instrText>
      </w:r>
      <w:r>
        <w:rPr>
          <w:noProof/>
        </w:rPr>
        <w:fldChar w:fldCharType="separate"/>
      </w:r>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ins w:id="35" w:author="Zuzana Hušeková" w:date="2018-11-21T11:52:00Z">
        <w:r w:rsidR="00033E1E">
          <w:rPr>
            <w:rFonts w:cs="Arial"/>
            <w:noProof/>
            <w:webHidden/>
            <w:sz w:val="19"/>
            <w:szCs w:val="19"/>
          </w:rPr>
          <w:t>95</w:t>
        </w:r>
      </w:ins>
      <w:del w:id="36" w:author="Zuzana Hušeková" w:date="2018-11-21T11:52:00Z">
        <w:r w:rsidR="00890CE5" w:rsidDel="00033E1E">
          <w:rPr>
            <w:rFonts w:cs="Arial"/>
            <w:noProof/>
            <w:webHidden/>
            <w:sz w:val="19"/>
            <w:szCs w:val="19"/>
          </w:rPr>
          <w:delText>94</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"_Toc440636395" </w:instrText>
      </w:r>
      <w:r>
        <w:rPr>
          <w:noProof/>
        </w:rPr>
        <w:fldChar w:fldCharType="separate"/>
      </w:r>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ins w:id="37" w:author="Zuzana Hušeková" w:date="2018-11-21T11:52:00Z">
        <w:r w:rsidR="00033E1E">
          <w:rPr>
            <w:rFonts w:cs="Arial"/>
            <w:noProof/>
            <w:webHidden/>
            <w:sz w:val="19"/>
            <w:szCs w:val="19"/>
          </w:rPr>
          <w:t>112</w:t>
        </w:r>
      </w:ins>
      <w:del w:id="38" w:author="Zuzana Hušeková" w:date="2018-11-21T11:52:00Z">
        <w:r w:rsidR="00890CE5" w:rsidDel="00033E1E">
          <w:rPr>
            <w:rFonts w:cs="Arial"/>
            <w:noProof/>
            <w:webHidden/>
            <w:sz w:val="19"/>
            <w:szCs w:val="19"/>
          </w:rPr>
          <w:delText>111</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"_Toc440636396" </w:instrText>
      </w:r>
      <w:r>
        <w:rPr>
          <w:noProof/>
        </w:rPr>
        <w:fldChar w:fldCharType="separate"/>
      </w:r>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ins w:id="39" w:author="Zuzana Hušeková" w:date="2018-11-21T11:52:00Z">
        <w:r w:rsidR="00033E1E">
          <w:rPr>
            <w:rFonts w:cs="Arial"/>
            <w:noProof/>
            <w:webHidden/>
            <w:sz w:val="19"/>
            <w:szCs w:val="19"/>
          </w:rPr>
          <w:t>116</w:t>
        </w:r>
      </w:ins>
      <w:del w:id="40" w:author="Zuzana Hušeková" w:date="2018-11-21T11:52:00Z">
        <w:r w:rsidR="00890CE5" w:rsidDel="00033E1E">
          <w:rPr>
            <w:rFonts w:cs="Arial"/>
            <w:noProof/>
            <w:webHidden/>
            <w:sz w:val="19"/>
            <w:szCs w:val="19"/>
          </w:rPr>
          <w:delText>115</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"_Toc440636397" </w:instrText>
      </w:r>
      <w:r>
        <w:rPr>
          <w:noProof/>
        </w:rPr>
        <w:fldChar w:fldCharType="separate"/>
      </w:r>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ins w:id="41" w:author="Zuzana Hušeková" w:date="2018-11-21T11:52:00Z">
        <w:r w:rsidR="00033E1E">
          <w:rPr>
            <w:rFonts w:cs="Arial"/>
            <w:noProof/>
            <w:webHidden/>
            <w:sz w:val="19"/>
            <w:szCs w:val="19"/>
          </w:rPr>
          <w:t>124</w:t>
        </w:r>
      </w:ins>
      <w:del w:id="42" w:author="Zuzana Hušeková" w:date="2018-11-21T11:52:00Z">
        <w:r w:rsidR="00890CE5" w:rsidDel="00033E1E">
          <w:rPr>
            <w:rFonts w:cs="Arial"/>
            <w:noProof/>
            <w:webHidden/>
            <w:sz w:val="19"/>
            <w:szCs w:val="19"/>
          </w:rPr>
          <w:delText>123</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3"/>
        <w:rPr>
          <w:rFonts w:eastAsiaTheme="minorEastAsia" w:cs="Arial"/>
          <w:noProof/>
          <w:sz w:val="19"/>
          <w:szCs w:val="19"/>
          <w:lang w:eastAsia="sk-SK"/>
        </w:rPr>
      </w:pPr>
      <w:r>
        <w:rPr>
          <w:noProof/>
        </w:rPr>
        <w:fldChar w:fldCharType="begin"/>
      </w:r>
      <w:r>
        <w:rPr>
          <w:noProof/>
        </w:rPr>
        <w:instrText xml:space="preserve"> HYPERLINK \l "_Toc440636398" </w:instrText>
      </w:r>
      <w:r>
        <w:rPr>
          <w:noProof/>
        </w:rPr>
        <w:fldChar w:fldCharType="separate"/>
      </w:r>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ins w:id="43" w:author="Zuzana Hušeková" w:date="2018-11-21T11:52:00Z">
        <w:r w:rsidR="00033E1E">
          <w:rPr>
            <w:rFonts w:cs="Arial"/>
            <w:noProof/>
            <w:webHidden/>
            <w:sz w:val="19"/>
            <w:szCs w:val="19"/>
          </w:rPr>
          <w:t>129</w:t>
        </w:r>
      </w:ins>
      <w:del w:id="44" w:author="Zuzana Hušeková" w:date="2018-11-21T11:52:00Z">
        <w:r w:rsidR="00890CE5" w:rsidDel="00033E1E">
          <w:rPr>
            <w:rFonts w:cs="Arial"/>
            <w:noProof/>
            <w:webHidden/>
            <w:sz w:val="19"/>
            <w:szCs w:val="19"/>
          </w:rPr>
          <w:delText>128</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134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"_Toc440636400" </w:instrText>
      </w:r>
      <w:r>
        <w:rPr>
          <w:noProof/>
        </w:rPr>
        <w:fldChar w:fldCharType="separate"/>
      </w:r>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ins w:id="45" w:author="Zuzana Hušeková" w:date="2018-11-21T11:52:00Z">
        <w:r w:rsidR="00033E1E">
          <w:rPr>
            <w:rFonts w:cs="Arial"/>
            <w:noProof/>
            <w:webHidden/>
            <w:sz w:val="19"/>
            <w:szCs w:val="19"/>
          </w:rPr>
          <w:t>135</w:t>
        </w:r>
      </w:ins>
      <w:del w:id="46" w:author="Zuzana Hušeková" w:date="2018-11-21T11:52:00Z">
        <w:r w:rsidR="00890CE5" w:rsidDel="00033E1E">
          <w:rPr>
            <w:rFonts w:cs="Arial"/>
            <w:noProof/>
            <w:webHidden/>
            <w:sz w:val="19"/>
            <w:szCs w:val="19"/>
          </w:rPr>
          <w:delText>134</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1"/>
        <w:tabs>
          <w:tab w:val="left" w:pos="482"/>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"_Toc440636401" </w:instrText>
      </w:r>
      <w:r>
        <w:rPr>
          <w:noProof/>
        </w:rPr>
        <w:fldChar w:fldCharType="separate"/>
      </w:r>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ins w:id="47" w:author="Zuzana Hušeková" w:date="2018-11-21T11:52:00Z">
        <w:r w:rsidR="00033E1E">
          <w:rPr>
            <w:rFonts w:cs="Arial"/>
            <w:noProof/>
            <w:webHidden/>
            <w:sz w:val="19"/>
            <w:szCs w:val="19"/>
          </w:rPr>
          <w:t>138</w:t>
        </w:r>
      </w:ins>
      <w:del w:id="48" w:author="Zuzana Hušeková" w:date="2018-11-21T11:52:00Z">
        <w:r w:rsidR="00890CE5" w:rsidDel="00033E1E">
          <w:rPr>
            <w:rFonts w:cs="Arial"/>
            <w:noProof/>
            <w:webHidden/>
            <w:sz w:val="19"/>
            <w:szCs w:val="19"/>
          </w:rPr>
          <w:delText>137</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"_Toc440636402" </w:instrText>
      </w:r>
      <w:r>
        <w:rPr>
          <w:noProof/>
        </w:rPr>
        <w:fldChar w:fldCharType="separate"/>
      </w:r>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ins w:id="49" w:author="Zuzana Hušeková" w:date="2018-11-21T11:52:00Z">
        <w:r w:rsidR="00033E1E">
          <w:rPr>
            <w:rFonts w:cs="Arial"/>
            <w:noProof/>
            <w:webHidden/>
            <w:sz w:val="19"/>
            <w:szCs w:val="19"/>
          </w:rPr>
          <w:t>138</w:t>
        </w:r>
      </w:ins>
      <w:del w:id="50" w:author="Zuzana Hušeková" w:date="2018-11-21T11:52:00Z">
        <w:r w:rsidR="00890CE5" w:rsidDel="00033E1E">
          <w:rPr>
            <w:rFonts w:cs="Arial"/>
            <w:noProof/>
            <w:webHidden/>
            <w:sz w:val="19"/>
            <w:szCs w:val="19"/>
          </w:rPr>
          <w:delText>137</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"_Toc440636403" </w:instrText>
      </w:r>
      <w:r>
        <w:rPr>
          <w:noProof/>
        </w:rPr>
        <w:fldChar w:fldCharType="separate"/>
      </w:r>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ins w:id="51" w:author="Zuzana Hušeková" w:date="2018-11-21T11:52:00Z">
        <w:r w:rsidR="00033E1E">
          <w:rPr>
            <w:rFonts w:cs="Arial"/>
            <w:noProof/>
            <w:webHidden/>
            <w:sz w:val="19"/>
            <w:szCs w:val="19"/>
          </w:rPr>
          <w:t>141</w:t>
        </w:r>
      </w:ins>
      <w:del w:id="52" w:author="Zuzana Hušeková" w:date="2018-11-21T11:52:00Z">
        <w:r w:rsidR="00890CE5" w:rsidDel="00033E1E">
          <w:rPr>
            <w:rFonts w:cs="Arial"/>
            <w:noProof/>
            <w:webHidden/>
            <w:sz w:val="19"/>
            <w:szCs w:val="19"/>
          </w:rPr>
          <w:delText>140</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1"/>
        <w:tabs>
          <w:tab w:val="left" w:pos="482"/>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"_Toc440636404" </w:instrText>
      </w:r>
      <w:r>
        <w:rPr>
          <w:noProof/>
        </w:rPr>
        <w:fldChar w:fldCharType="separate"/>
      </w:r>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ins w:id="53" w:author="Zuzana Hušeková" w:date="2018-11-21T11:52:00Z">
        <w:r w:rsidR="00033E1E">
          <w:rPr>
            <w:rFonts w:cs="Arial"/>
            <w:noProof/>
            <w:webHidden/>
            <w:sz w:val="19"/>
            <w:szCs w:val="19"/>
          </w:rPr>
          <w:t>148</w:t>
        </w:r>
      </w:ins>
      <w:del w:id="54" w:author="Zuzana Hušeková" w:date="2018-11-21T11:52:00Z">
        <w:r w:rsidR="00890CE5" w:rsidDel="00033E1E">
          <w:rPr>
            <w:rFonts w:cs="Arial"/>
            <w:noProof/>
            <w:webHidden/>
            <w:sz w:val="19"/>
            <w:szCs w:val="19"/>
          </w:rPr>
          <w:delText>147</w:delText>
        </w:r>
      </w:del>
      <w:r w:rsidR="00BF74B6" w:rsidRPr="00E135DC">
        <w:rPr>
          <w:rFonts w:cs="Arial"/>
          <w:noProof/>
          <w:webHidden/>
          <w:sz w:val="19"/>
          <w:szCs w:val="19"/>
        </w:rPr>
        <w:fldChar w:fldCharType="end"/>
      </w:r>
      <w:r>
        <w:rPr>
          <w:rFonts w:cs="Arial"/>
          <w:noProof/>
          <w:sz w:val="19"/>
          <w:szCs w:val="19"/>
        </w:rPr>
        <w:fldChar w:fldCharType="end"/>
      </w:r>
    </w:p>
    <w:p w:rsidR="00BF74B6" w:rsidRPr="00E135DC" w:rsidRDefault="00123A3C">
      <w:pPr>
        <w:pStyle w:val="Obsah1"/>
        <w:tabs>
          <w:tab w:val="left" w:pos="482"/>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"_Toc440636405" </w:instrText>
      </w:r>
      <w:r>
        <w:rPr>
          <w:noProof/>
        </w:rPr>
        <w:fldChar w:fldCharType="separate"/>
      </w:r>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ins w:id="55" w:author="Zuzana Hušeková" w:date="2018-11-21T11:52:00Z">
        <w:r w:rsidR="00033E1E">
          <w:rPr>
            <w:rFonts w:cs="Arial"/>
            <w:noProof/>
            <w:webHidden/>
            <w:sz w:val="19"/>
            <w:szCs w:val="19"/>
          </w:rPr>
          <w:t>149</w:t>
        </w:r>
      </w:ins>
      <w:del w:id="56" w:author="Zuzana Hušeková" w:date="2018-11-21T11:52:00Z">
        <w:r w:rsidR="00890CE5" w:rsidDel="00033E1E">
          <w:rPr>
            <w:rFonts w:cs="Arial"/>
            <w:noProof/>
            <w:webHidden/>
            <w:sz w:val="19"/>
            <w:szCs w:val="19"/>
          </w:rPr>
          <w:delText>148</w:delText>
        </w:r>
      </w:del>
      <w:r w:rsidR="00BF74B6" w:rsidRPr="00E135DC">
        <w:rPr>
          <w:rFonts w:cs="Arial"/>
          <w:noProof/>
          <w:webHidden/>
          <w:sz w:val="19"/>
          <w:szCs w:val="19"/>
        </w:rPr>
        <w:fldChar w:fldCharType="end"/>
      </w:r>
      <w:r>
        <w:rPr>
          <w:rFonts w:cs="Arial"/>
          <w:noProof/>
          <w:sz w:val="19"/>
          <w:szCs w:val="19"/>
        </w:rPr>
        <w:fldChar w:fldCharType="end"/>
      </w:r>
    </w:p>
    <w:p w:rsidR="003979B2" w:rsidRPr="0073389C" w:rsidRDefault="000C0542" w:rsidP="003979B2">
      <w:pPr>
        <w:spacing w:after="120"/>
        <w:rPr>
          <w:sz w:val="20"/>
        </w:rPr>
      </w:pPr>
      <w:r w:rsidRPr="00E135DC">
        <w:rPr>
          <w:rFonts w:cs="Arial"/>
          <w:b/>
          <w:szCs w:val="19"/>
        </w:rPr>
        <w:fldChar w:fldCharType="end"/>
      </w:r>
    </w:p>
    <w:p w:rsidR="00AE5A8F" w:rsidRPr="0073389C" w:rsidRDefault="00AE5A8F" w:rsidP="009F56AB">
      <w:pPr>
        <w:pStyle w:val="Nadpis1"/>
        <w:spacing w:line="288" w:lineRule="auto"/>
        <w:jc w:val="both"/>
        <w:rPr>
          <w:rFonts w:ascii="Arial" w:hAnsi="Arial"/>
          <w:lang w:val="sk-SK"/>
        </w:rPr>
      </w:pPr>
      <w:bookmarkStart w:id="57" w:name="_Toc440372853"/>
      <w:bookmarkStart w:id="58" w:name="_Toc440636364"/>
      <w:r w:rsidRPr="0073389C">
        <w:rPr>
          <w:rFonts w:ascii="Arial" w:hAnsi="Arial"/>
          <w:lang w:val="sk-SK"/>
        </w:rPr>
        <w:lastRenderedPageBreak/>
        <w:t>Úvod</w:t>
      </w:r>
      <w:bookmarkEnd w:id="18"/>
      <w:bookmarkEnd w:id="57"/>
      <w:bookmarkEnd w:id="58"/>
    </w:p>
    <w:p w:rsidR="00AE5A8F" w:rsidRPr="0073389C" w:rsidRDefault="00AE5A8F" w:rsidP="009F56AB">
      <w:pPr>
        <w:pStyle w:val="Nadpis2"/>
        <w:spacing w:line="288" w:lineRule="auto"/>
        <w:jc w:val="both"/>
        <w:rPr>
          <w:lang w:val="sk-SK"/>
        </w:rPr>
      </w:pPr>
      <w:bookmarkStart w:id="59" w:name="_Toc410907844"/>
      <w:r w:rsidRPr="0073389C">
        <w:rPr>
          <w:lang w:val="sk-SK"/>
        </w:rPr>
        <w:t xml:space="preserve"> </w:t>
      </w:r>
      <w:bookmarkStart w:id="60" w:name="_Toc440372854"/>
      <w:bookmarkStart w:id="61"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59"/>
      <w:r w:rsidR="00A028FD" w:rsidRPr="0073389C">
        <w:rPr>
          <w:lang w:val="sk-SK"/>
        </w:rPr>
        <w:t xml:space="preserve"> pre p</w:t>
      </w:r>
      <w:r w:rsidR="001917F5" w:rsidRPr="0073389C">
        <w:rPr>
          <w:lang w:val="sk-SK"/>
        </w:rPr>
        <w:t>rijímateľa</w:t>
      </w:r>
      <w:bookmarkEnd w:id="60"/>
      <w:bookmarkEnd w:id="61"/>
    </w:p>
    <w:p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rsidR="002F293D" w:rsidRPr="0073389C" w:rsidRDefault="002F293D" w:rsidP="009F56AB">
      <w:pPr>
        <w:spacing w:line="288" w:lineRule="auto"/>
        <w:jc w:val="both"/>
      </w:pPr>
    </w:p>
    <w:p w:rsidR="00AE5A8F" w:rsidRPr="0073389C" w:rsidRDefault="00AE5A8F" w:rsidP="009F56AB">
      <w:pPr>
        <w:pStyle w:val="Nadpis2"/>
        <w:spacing w:line="288" w:lineRule="auto"/>
        <w:jc w:val="both"/>
        <w:rPr>
          <w:lang w:val="sk-SK"/>
        </w:rPr>
      </w:pPr>
      <w:bookmarkStart w:id="62" w:name="_Toc410907845"/>
      <w:bookmarkStart w:id="63" w:name="_Toc440372855"/>
      <w:bookmarkStart w:id="64" w:name="_Toc440636366"/>
      <w:r w:rsidRPr="0073389C">
        <w:rPr>
          <w:lang w:val="sk-SK"/>
        </w:rPr>
        <w:t>Cieľ príručky pre prijímateľa</w:t>
      </w:r>
      <w:bookmarkEnd w:id="62"/>
      <w:bookmarkEnd w:id="63"/>
      <w:bookmarkEnd w:id="64"/>
    </w:p>
    <w:p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rsidR="00AE5A8F" w:rsidRPr="0073389C" w:rsidRDefault="00AE5A8F" w:rsidP="009F56AB">
      <w:pPr>
        <w:pStyle w:val="Nadpis2"/>
        <w:spacing w:line="288" w:lineRule="auto"/>
        <w:jc w:val="both"/>
        <w:rPr>
          <w:lang w:val="sk-SK"/>
        </w:rPr>
      </w:pPr>
      <w:bookmarkStart w:id="65" w:name="_Toc410907846"/>
      <w:bookmarkStart w:id="66" w:name="_Toc440372856"/>
      <w:bookmarkStart w:id="67" w:name="_Toc440636367"/>
      <w:r w:rsidRPr="0073389C">
        <w:rPr>
          <w:lang w:val="sk-SK"/>
        </w:rPr>
        <w:t>Definícia pojmov</w:t>
      </w:r>
      <w:bookmarkEnd w:id="65"/>
      <w:bookmarkEnd w:id="66"/>
      <w:bookmarkEnd w:id="67"/>
    </w:p>
    <w:p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w:t>
      </w:r>
      <w:r w:rsidRPr="0073389C">
        <w:rPr>
          <w:rFonts w:cs="Arial"/>
          <w:szCs w:val="19"/>
          <w:lang w:val="sk-SK"/>
        </w:rPr>
        <w:lastRenderedPageBreak/>
        <w:t>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w:t>
      </w:r>
      <w:r w:rsidRPr="0073389C">
        <w:rPr>
          <w:lang w:val="sk-SK"/>
        </w:rPr>
        <w:lastRenderedPageBreak/>
        <w:t xml:space="preserve">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w:t>
      </w:r>
      <w:r w:rsidR="00CC633A">
        <w:rPr>
          <w:lang w:val="sk-SK"/>
        </w:rPr>
        <w:lastRenderedPageBreak/>
        <w:t>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lastRenderedPageBreak/>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rsidR="00AE5A8F" w:rsidRPr="0073389C" w:rsidRDefault="00AE5A8F" w:rsidP="009F56AB">
      <w:pPr>
        <w:spacing w:line="288" w:lineRule="auto"/>
        <w:rPr>
          <w:rFonts w:eastAsia="Times"/>
          <w:b/>
          <w:color w:val="000000"/>
        </w:rPr>
      </w:pPr>
      <w:r w:rsidRPr="0073389C">
        <w:rPr>
          <w:b/>
        </w:rPr>
        <w:br w:type="page"/>
      </w:r>
    </w:p>
    <w:p w:rsidR="00AE5A8F" w:rsidRPr="0073389C" w:rsidRDefault="001C1B30" w:rsidP="009F56AB">
      <w:pPr>
        <w:pStyle w:val="Nadpis2"/>
        <w:spacing w:line="288" w:lineRule="auto"/>
        <w:rPr>
          <w:lang w:val="sk-SK"/>
        </w:rPr>
      </w:pPr>
      <w:bookmarkStart w:id="68" w:name="_Toc410907847"/>
      <w:bookmarkStart w:id="69" w:name="_Toc440372857"/>
      <w:bookmarkStart w:id="70" w:name="_Toc440636368"/>
      <w:r>
        <w:rPr>
          <w:lang w:val="sk-SK"/>
        </w:rPr>
        <w:lastRenderedPageBreak/>
        <w:t>Použité s</w:t>
      </w:r>
      <w:r w:rsidR="00AE5A8F" w:rsidRPr="0073389C">
        <w:rPr>
          <w:lang w:val="sk-SK"/>
        </w:rPr>
        <w:t>kratky</w:t>
      </w:r>
      <w:bookmarkEnd w:id="68"/>
      <w:bookmarkEnd w:id="69"/>
      <w:bookmarkEnd w:id="70"/>
    </w:p>
    <w:p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rsidR="009D7F63" w:rsidRPr="0073389C" w:rsidRDefault="009D7F63">
      <w:pPr>
        <w:rPr>
          <w:rFonts w:eastAsia="Times"/>
          <w:color w:val="000000"/>
          <w:lang w:eastAsia="x-none"/>
        </w:rPr>
      </w:pPr>
      <w:r w:rsidRPr="0073389C">
        <w:br w:type="page"/>
      </w:r>
    </w:p>
    <w:p w:rsidR="009D7F63" w:rsidRPr="0073389C" w:rsidRDefault="009D7F63" w:rsidP="009D7F63">
      <w:pPr>
        <w:pStyle w:val="Nadpis2"/>
        <w:spacing w:line="288" w:lineRule="auto"/>
        <w:rPr>
          <w:lang w:val="sk-SK"/>
        </w:rPr>
      </w:pPr>
      <w:bookmarkStart w:id="71" w:name="_Toc440372858"/>
      <w:bookmarkStart w:id="72" w:name="_Toc440636369"/>
      <w:r w:rsidRPr="0073389C">
        <w:rPr>
          <w:lang w:val="sk-SK"/>
        </w:rPr>
        <w:lastRenderedPageBreak/>
        <w:t>Legislatíva</w:t>
      </w:r>
      <w:bookmarkEnd w:id="71"/>
      <w:bookmarkEnd w:id="72"/>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rsidR="00AE5A8F" w:rsidRPr="0073389C" w:rsidRDefault="00AE5A8F" w:rsidP="009F56AB">
      <w:pPr>
        <w:pStyle w:val="Nadpis1"/>
        <w:spacing w:line="288" w:lineRule="auto"/>
        <w:rPr>
          <w:rFonts w:ascii="Arial" w:hAnsi="Arial"/>
          <w:lang w:val="sk-SK"/>
        </w:rPr>
      </w:pPr>
      <w:bookmarkStart w:id="73" w:name="_Toc410907848"/>
      <w:bookmarkStart w:id="74" w:name="_Toc440372859"/>
      <w:bookmarkStart w:id="75" w:name="_Toc440636370"/>
      <w:r w:rsidRPr="0073389C">
        <w:rPr>
          <w:rFonts w:ascii="Arial" w:hAnsi="Arial"/>
          <w:lang w:val="sk-SK"/>
        </w:rPr>
        <w:lastRenderedPageBreak/>
        <w:t>Realizácia projektov</w:t>
      </w:r>
      <w:bookmarkEnd w:id="73"/>
      <w:bookmarkEnd w:id="74"/>
      <w:bookmarkEnd w:id="75"/>
    </w:p>
    <w:p w:rsidR="00AE5A8F" w:rsidRPr="0073389C" w:rsidRDefault="00AE5A8F" w:rsidP="009F56AB">
      <w:pPr>
        <w:pStyle w:val="Nadpis2"/>
        <w:spacing w:line="288" w:lineRule="auto"/>
        <w:rPr>
          <w:lang w:val="sk-SK"/>
        </w:rPr>
      </w:pPr>
      <w:bookmarkStart w:id="76" w:name="_Toc410907849"/>
      <w:bookmarkStart w:id="77" w:name="_Toc440372860"/>
      <w:bookmarkStart w:id="78" w:name="_Toc440636371"/>
      <w:r w:rsidRPr="0073389C">
        <w:rPr>
          <w:lang w:val="sk-SK"/>
        </w:rPr>
        <w:t>Všeobecné informácie k realizácii projektov</w:t>
      </w:r>
      <w:bookmarkEnd w:id="76"/>
      <w:bookmarkEnd w:id="77"/>
      <w:bookmarkEnd w:id="78"/>
      <w:r w:rsidRPr="0073389C">
        <w:rPr>
          <w:lang w:val="sk-SK"/>
        </w:rPr>
        <w:t xml:space="preserve"> </w:t>
      </w:r>
    </w:p>
    <w:p w:rsidR="00AE5A8F" w:rsidRPr="0073389C" w:rsidRDefault="00AE5A8F" w:rsidP="007B5322">
      <w:pPr>
        <w:pStyle w:val="Nadpis3"/>
        <w:spacing w:line="288" w:lineRule="auto"/>
        <w:ind w:left="567" w:firstLine="0"/>
        <w:rPr>
          <w:lang w:val="sk-SK"/>
        </w:rPr>
      </w:pPr>
      <w:bookmarkStart w:id="79" w:name="_Toc410907850"/>
      <w:bookmarkStart w:id="80" w:name="_Toc440372861"/>
      <w:bookmarkStart w:id="81" w:name="_Toc440636372"/>
      <w:r w:rsidRPr="0073389C">
        <w:rPr>
          <w:lang w:val="sk-SK"/>
        </w:rPr>
        <w:t>Všeobecné informácie</w:t>
      </w:r>
      <w:bookmarkEnd w:id="79"/>
      <w:bookmarkEnd w:id="80"/>
      <w:bookmarkEnd w:id="81"/>
      <w:r w:rsidRPr="0073389C">
        <w:rPr>
          <w:lang w:val="sk-SK"/>
        </w:rPr>
        <w:t xml:space="preserve"> </w:t>
      </w:r>
    </w:p>
    <w:p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rsidR="00D218EA" w:rsidRPr="0073389C" w:rsidRDefault="00D218EA" w:rsidP="007B5322">
      <w:pPr>
        <w:pStyle w:val="BodyText1"/>
        <w:spacing w:before="120" w:after="120" w:line="288" w:lineRule="auto"/>
        <w:jc w:val="both"/>
        <w:rPr>
          <w:rFonts w:cs="Arial"/>
          <w:szCs w:val="19"/>
          <w:lang w:val="sk-SK"/>
        </w:rPr>
      </w:pPr>
    </w:p>
    <w:p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rsidR="00AE5A8F" w:rsidRPr="0073389C" w:rsidRDefault="00AE5A8F" w:rsidP="007B5322">
      <w:pPr>
        <w:pStyle w:val="Nadpis3"/>
        <w:spacing w:line="288" w:lineRule="auto"/>
        <w:ind w:left="567" w:firstLine="0"/>
        <w:rPr>
          <w:lang w:val="sk-SK"/>
        </w:rPr>
      </w:pPr>
      <w:bookmarkStart w:id="82" w:name="_Toc410907851"/>
      <w:bookmarkStart w:id="83" w:name="_Toc440372862"/>
      <w:bookmarkStart w:id="84" w:name="_Toc440636373"/>
      <w:r w:rsidRPr="0073389C">
        <w:rPr>
          <w:lang w:val="sk-SK"/>
        </w:rPr>
        <w:t>Na čo nezabudnúť po podpise zmluvy</w:t>
      </w:r>
      <w:bookmarkEnd w:id="82"/>
      <w:bookmarkEnd w:id="83"/>
      <w:bookmarkEnd w:id="84"/>
    </w:p>
    <w:p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rsidR="002F1973" w:rsidRPr="0073389C" w:rsidRDefault="002F1973" w:rsidP="007B5322">
      <w:pPr>
        <w:spacing w:before="120" w:after="120" w:line="288" w:lineRule="auto"/>
        <w:jc w:val="both"/>
      </w:pPr>
    </w:p>
    <w:p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rsidR="00362F83" w:rsidRPr="0073389C" w:rsidRDefault="00362F83" w:rsidP="00AE0D10">
      <w:pPr>
        <w:pStyle w:val="Bulletslevel1"/>
        <w:ind w:left="567" w:hanging="283"/>
        <w:rPr>
          <w:lang w:val="sk-SK"/>
        </w:rPr>
      </w:pPr>
      <w:r w:rsidRPr="0073389C">
        <w:rPr>
          <w:lang w:val="sk-SK"/>
        </w:rPr>
        <w:t>názov vzdelávacej aktivity</w:t>
      </w:r>
    </w:p>
    <w:p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rsidR="00362F83" w:rsidRPr="0073389C" w:rsidRDefault="00362F83" w:rsidP="00AE0D10">
      <w:pPr>
        <w:pStyle w:val="Bulletslevel1"/>
        <w:ind w:left="567" w:hanging="283"/>
        <w:rPr>
          <w:lang w:val="sk-SK"/>
        </w:rPr>
      </w:pPr>
      <w:r w:rsidRPr="0073389C">
        <w:rPr>
          <w:lang w:val="sk-SK"/>
        </w:rPr>
        <w:t>meno/á lektora/ov vzdelávacej aktivity</w:t>
      </w:r>
    </w:p>
    <w:p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rsidR="00362F83" w:rsidRPr="0073389C" w:rsidRDefault="00362F83" w:rsidP="00AE0D10">
      <w:pPr>
        <w:spacing w:before="120" w:after="120" w:line="288" w:lineRule="auto"/>
        <w:jc w:val="both"/>
        <w:rPr>
          <w:b/>
        </w:rPr>
      </w:pPr>
      <w:r w:rsidRPr="0073389C">
        <w:rPr>
          <w:b/>
        </w:rPr>
        <w:t>Informovanie a komunikácia</w:t>
      </w:r>
    </w:p>
    <w:p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rsidR="003E2E6B" w:rsidRPr="0073389C" w:rsidRDefault="003E2E6B" w:rsidP="00AE0D10">
      <w:pPr>
        <w:spacing w:before="120" w:after="120" w:line="288" w:lineRule="auto"/>
        <w:jc w:val="both"/>
      </w:pPr>
    </w:p>
    <w:p w:rsidR="00AE5A8F" w:rsidRPr="0073389C" w:rsidRDefault="00AE5A8F" w:rsidP="009F56AB">
      <w:pPr>
        <w:pStyle w:val="Nadpis2"/>
        <w:spacing w:line="288" w:lineRule="auto"/>
        <w:ind w:left="578" w:hanging="578"/>
        <w:rPr>
          <w:lang w:val="sk-SK"/>
        </w:rPr>
      </w:pPr>
      <w:bookmarkStart w:id="85" w:name="_Toc410907852"/>
      <w:bookmarkStart w:id="86" w:name="_Toc440372863"/>
      <w:bookmarkStart w:id="87" w:name="_Toc440636374"/>
      <w:r w:rsidRPr="0073389C">
        <w:rPr>
          <w:lang w:val="sk-SK"/>
        </w:rPr>
        <w:t>Monitorovanie projektu</w:t>
      </w:r>
      <w:bookmarkEnd w:id="85"/>
      <w:bookmarkEnd w:id="86"/>
      <w:bookmarkEnd w:id="87"/>
    </w:p>
    <w:p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rsidR="006140FA" w:rsidRPr="0073389C" w:rsidRDefault="006140FA" w:rsidP="00AE0D10">
      <w:pPr>
        <w:spacing w:before="120" w:after="120" w:line="288" w:lineRule="auto"/>
        <w:jc w:val="both"/>
      </w:pPr>
      <w:r w:rsidRPr="0073389C">
        <w:rPr>
          <w:b/>
        </w:rPr>
        <w:t>Monitorovanie počas realizácie projektu</w:t>
      </w:r>
      <w:r w:rsidR="007223B7" w:rsidRPr="0073389C">
        <w:t>:</w:t>
      </w:r>
    </w:p>
    <w:p w:rsidR="002F32E4" w:rsidRPr="0073389C" w:rsidRDefault="002F32E4" w:rsidP="009A78AB">
      <w:pPr>
        <w:numPr>
          <w:ilvl w:val="0"/>
          <w:numId w:val="30"/>
        </w:numPr>
        <w:spacing w:before="120" w:after="120" w:line="288" w:lineRule="auto"/>
        <w:ind w:left="567" w:hanging="283"/>
        <w:jc w:val="both"/>
      </w:pPr>
      <w:r w:rsidRPr="0073389C">
        <w:t>Výročná monitorovacia správa</w:t>
      </w:r>
    </w:p>
    <w:p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w:t>
      </w:r>
      <w:r w:rsidRPr="0073389C">
        <w:rPr>
          <w:szCs w:val="19"/>
          <w:lang w:val="sk-SK"/>
        </w:rPr>
        <w:lastRenderedPageBreak/>
        <w:t xml:space="preserve">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rsidR="00B67CE8" w:rsidRPr="00C23F4C" w:rsidRDefault="00B67CE8" w:rsidP="00B67CE8">
      <w:pPr>
        <w:pStyle w:val="Default"/>
        <w:jc w:val="both"/>
        <w:rPr>
          <w:rFonts w:ascii="Arial" w:hAnsi="Arial" w:cs="Arial"/>
          <w:sz w:val="19"/>
          <w:szCs w:val="19"/>
          <w:lang w:val="sk-SK"/>
        </w:rPr>
      </w:pP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rsidR="00B67CE8" w:rsidRPr="00C23F4C" w:rsidRDefault="00B67CE8" w:rsidP="00B67CE8">
      <w:pPr>
        <w:pStyle w:val="Default"/>
        <w:jc w:val="both"/>
        <w:rPr>
          <w:rFonts w:ascii="Arial" w:hAnsi="Arial" w:cs="Arial"/>
          <w:sz w:val="19"/>
          <w:szCs w:val="19"/>
          <w:u w:val="single"/>
          <w:lang w:val="sk-SK"/>
        </w:rPr>
      </w:pPr>
    </w:p>
    <w:p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6"/>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7"/>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8"/>
      </w:r>
      <w:r w:rsidRPr="00C23F4C">
        <w:rPr>
          <w:rFonts w:ascii="Arial" w:hAnsi="Arial" w:cs="Arial"/>
          <w:sz w:val="19"/>
          <w:szCs w:val="19"/>
          <w:lang w:val="sk-SK"/>
        </w:rPr>
        <w:t xml:space="preserve"> zbierať a uchovávať v časovej nadväznosti k relevantnej monitorovacej správe. </w:t>
      </w:r>
    </w:p>
    <w:p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lastRenderedPageBreak/>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rsidR="00FD7E98" w:rsidRPr="0054520F" w:rsidRDefault="00FD7E98" w:rsidP="00FD7E98">
      <w:pPr>
        <w:pStyle w:val="Default"/>
        <w:jc w:val="both"/>
        <w:rPr>
          <w:rFonts w:ascii="Arial" w:hAnsi="Arial" w:cs="Arial"/>
          <w:color w:val="auto"/>
          <w:sz w:val="19"/>
          <w:szCs w:val="19"/>
          <w:lang w:val="sk-SK"/>
        </w:rPr>
      </w:pPr>
    </w:p>
    <w:p w:rsidR="002F32E4" w:rsidRPr="006114E9" w:rsidRDefault="002F32E4" w:rsidP="00AE0D10">
      <w:pPr>
        <w:pStyle w:val="Bulletslevel1"/>
        <w:numPr>
          <w:ilvl w:val="0"/>
          <w:numId w:val="0"/>
        </w:numPr>
        <w:spacing w:after="120" w:line="288" w:lineRule="auto"/>
        <w:ind w:left="567"/>
        <w:jc w:val="both"/>
        <w:rPr>
          <w:rFonts w:cs="Arial"/>
          <w:szCs w:val="19"/>
          <w:lang w:val="sk-SK"/>
        </w:rPr>
      </w:pPr>
    </w:p>
    <w:p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9"/>
      </w:r>
      <w:r w:rsidRPr="0073389C">
        <w:rPr>
          <w:szCs w:val="19"/>
          <w:lang w:val="sk-SK"/>
        </w:rPr>
        <w:t>.</w:t>
      </w:r>
    </w:p>
    <w:p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rsidR="00274ECC" w:rsidRPr="0073389C" w:rsidRDefault="00274ECC" w:rsidP="0027405B">
      <w:pPr>
        <w:pStyle w:val="Bulletslevel1"/>
        <w:numPr>
          <w:ilvl w:val="1"/>
          <w:numId w:val="78"/>
        </w:numPr>
        <w:rPr>
          <w:lang w:val="sk-SK"/>
        </w:rPr>
      </w:pPr>
      <w:r w:rsidRPr="0073389C">
        <w:rPr>
          <w:lang w:val="sk-SK"/>
        </w:rPr>
        <w:lastRenderedPageBreak/>
        <w:t xml:space="preserve">aktuálne hodnoty ukazovateľov; </w:t>
      </w:r>
    </w:p>
    <w:p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rsidR="00F93253" w:rsidRDefault="00F93253" w:rsidP="00F93253">
      <w:pPr>
        <w:pStyle w:val="Default"/>
        <w:rPr>
          <w:rFonts w:ascii="Arial" w:hAnsi="Arial"/>
          <w:b/>
          <w:color w:val="auto"/>
          <w:sz w:val="19"/>
          <w:lang w:val="sk-SK"/>
        </w:rPr>
      </w:pPr>
    </w:p>
    <w:p w:rsidR="00F93253" w:rsidRDefault="00F93253" w:rsidP="00F93253">
      <w:pPr>
        <w:pStyle w:val="Default"/>
        <w:rPr>
          <w:rFonts w:ascii="Arial" w:hAnsi="Arial"/>
          <w:b/>
          <w:color w:val="auto"/>
          <w:sz w:val="19"/>
          <w:lang w:val="sk-SK"/>
        </w:rPr>
      </w:pPr>
    </w:p>
    <w:p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rsidR="00F651CD" w:rsidRDefault="00F93253" w:rsidP="00F651CD">
      <w:pPr>
        <w:pStyle w:val="Default"/>
        <w:jc w:val="both"/>
        <w:rPr>
          <w:rFonts w:ascii="Arial" w:hAnsi="Arial"/>
          <w:color w:val="auto"/>
          <w:sz w:val="19"/>
          <w:lang w:val="sk-SK"/>
        </w:rPr>
      </w:pPr>
      <w:r w:rsidRPr="003B2A65">
        <w:rPr>
          <w:lang w:val="sk-SK"/>
        </w:rPr>
        <w:br/>
      </w:r>
    </w:p>
    <w:p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lastRenderedPageBreak/>
        <w:t>RO pre OP EVS pri krátení výdavkov v prípade nenaplnenia plánovaných hodnôt ukazovateľov výsledku zohľadní reálne čerpanie rozpočtu.</w:t>
      </w:r>
      <w:r>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rsidR="00F651CD" w:rsidRPr="00771817" w:rsidRDefault="00F651CD" w:rsidP="00771817">
      <w:pPr>
        <w:pStyle w:val="Default"/>
        <w:jc w:val="both"/>
        <w:rPr>
          <w:rFonts w:ascii="Arial" w:hAnsi="Arial"/>
          <w:color w:val="auto"/>
          <w:sz w:val="19"/>
          <w:lang w:val="sk-SK"/>
        </w:rPr>
      </w:pPr>
    </w:p>
    <w:p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rsidR="00F651CD" w:rsidRPr="00EB58C6"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rsidR="00F651CD" w:rsidRPr="00896953"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rsidR="00BD3255" w:rsidRDefault="00BD3255" w:rsidP="00F651CD">
      <w:pPr>
        <w:pStyle w:val="Default"/>
        <w:jc w:val="both"/>
        <w:rPr>
          <w:rFonts w:ascii="Arial" w:hAnsi="Arial"/>
          <w:color w:val="auto"/>
          <w:sz w:val="19"/>
          <w:lang w:val="sk-SK"/>
        </w:rPr>
      </w:pPr>
    </w:p>
    <w:p w:rsidR="007223B7" w:rsidRPr="0073389C" w:rsidRDefault="007223B7" w:rsidP="007223B7">
      <w:pPr>
        <w:pStyle w:val="Nadpis2"/>
        <w:rPr>
          <w:lang w:val="sk-SK"/>
        </w:rPr>
      </w:pPr>
      <w:bookmarkStart w:id="89" w:name="_Toc440372864"/>
      <w:bookmarkStart w:id="90"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89"/>
      <w:bookmarkEnd w:id="90"/>
    </w:p>
    <w:p w:rsidR="00563905" w:rsidRPr="0073389C" w:rsidRDefault="00563905" w:rsidP="009B5B97">
      <w:pPr>
        <w:spacing w:before="120" w:after="120" w:line="288" w:lineRule="auto"/>
        <w:jc w:val="both"/>
      </w:pPr>
    </w:p>
    <w:p w:rsidR="00AE5A8F" w:rsidRPr="0073389C" w:rsidRDefault="00023A70" w:rsidP="009B5B97">
      <w:pPr>
        <w:pStyle w:val="Nadpis3"/>
        <w:spacing w:line="288" w:lineRule="auto"/>
        <w:ind w:left="567" w:firstLine="0"/>
        <w:rPr>
          <w:lang w:val="sk-SK"/>
        </w:rPr>
      </w:pPr>
      <w:bookmarkStart w:id="91" w:name="_Toc440372865"/>
      <w:bookmarkStart w:id="92" w:name="_Toc440636376"/>
      <w:r w:rsidRPr="0073389C">
        <w:rPr>
          <w:lang w:val="sk-SK"/>
        </w:rPr>
        <w:t>Charakter zmien a spôsob posudzovania zmien</w:t>
      </w:r>
      <w:bookmarkEnd w:id="91"/>
      <w:bookmarkEnd w:id="92"/>
    </w:p>
    <w:p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rsidR="00DF609C" w:rsidRPr="0073389C" w:rsidRDefault="00DF609C" w:rsidP="009B5B97">
      <w:pPr>
        <w:spacing w:before="120" w:after="120" w:line="288" w:lineRule="auto"/>
        <w:jc w:val="both"/>
      </w:pPr>
    </w:p>
    <w:p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rsidR="00033F4A" w:rsidRPr="00033F4A" w:rsidRDefault="00033F4A" w:rsidP="00033F4A">
      <w:pPr>
        <w:spacing w:before="120" w:after="120" w:line="288" w:lineRule="auto"/>
        <w:ind w:left="851"/>
        <w:jc w:val="both"/>
        <w:rPr>
          <w:bCs/>
          <w:lang w:eastAsia="cs-CZ"/>
        </w:rPr>
      </w:pPr>
    </w:p>
    <w:p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rsidR="00DE2902" w:rsidRPr="0073389C" w:rsidRDefault="00DE2902" w:rsidP="009B5B97">
      <w:pPr>
        <w:spacing w:before="120" w:after="120" w:line="288" w:lineRule="auto"/>
        <w:jc w:val="both"/>
      </w:pPr>
    </w:p>
    <w:p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rsidR="00640A58" w:rsidRPr="0073389C" w:rsidRDefault="00640A58" w:rsidP="009B5B97">
      <w:pPr>
        <w:tabs>
          <w:tab w:val="left" w:pos="0"/>
        </w:tabs>
        <w:autoSpaceDE w:val="0"/>
        <w:autoSpaceDN w:val="0"/>
        <w:adjustRightInd w:val="0"/>
        <w:spacing w:before="120" w:after="120" w:line="288" w:lineRule="auto"/>
        <w:jc w:val="both"/>
        <w:rPr>
          <w:sz w:val="20"/>
        </w:rPr>
      </w:pPr>
    </w:p>
    <w:p w:rsidR="00AE5A8F" w:rsidRPr="0073389C" w:rsidRDefault="00AE5A8F" w:rsidP="009B5B97">
      <w:pPr>
        <w:pStyle w:val="Nadpis3"/>
        <w:spacing w:line="288" w:lineRule="auto"/>
        <w:ind w:left="567" w:firstLine="0"/>
        <w:rPr>
          <w:lang w:val="sk-SK"/>
        </w:rPr>
      </w:pPr>
      <w:bookmarkStart w:id="93" w:name="_Toc410907854"/>
      <w:bookmarkStart w:id="94" w:name="_Toc440372866"/>
      <w:bookmarkStart w:id="95" w:name="_Toc440636377"/>
      <w:r w:rsidRPr="0073389C">
        <w:rPr>
          <w:lang w:val="sk-SK"/>
        </w:rPr>
        <w:t>Administrácia zmenového konania</w:t>
      </w:r>
      <w:bookmarkEnd w:id="93"/>
      <w:bookmarkEnd w:id="94"/>
      <w:bookmarkEnd w:id="95"/>
    </w:p>
    <w:p w:rsidR="00836462" w:rsidRPr="0073389C" w:rsidRDefault="00836462" w:rsidP="009B5B97">
      <w:pPr>
        <w:tabs>
          <w:tab w:val="left" w:pos="426"/>
        </w:tabs>
        <w:spacing w:before="120" w:after="120" w:line="288" w:lineRule="auto"/>
        <w:jc w:val="both"/>
      </w:pPr>
      <w:r w:rsidRPr="0073389C">
        <w:t>Zmenu zmluvných podmienok môže iniciovať:</w:t>
      </w:r>
    </w:p>
    <w:p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rsidR="00AE5A8F" w:rsidRPr="0073389C" w:rsidRDefault="00AE5A8F" w:rsidP="009B5B97">
      <w:pPr>
        <w:autoSpaceDE w:val="0"/>
        <w:autoSpaceDN w:val="0"/>
        <w:adjustRightInd w:val="0"/>
        <w:spacing w:before="120" w:after="120" w:line="288" w:lineRule="auto"/>
        <w:jc w:val="both"/>
      </w:pPr>
    </w:p>
    <w:p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rsidR="004E3753" w:rsidRDefault="00D11C1D" w:rsidP="009B5B97">
      <w:pPr>
        <w:autoSpaceDE w:val="0"/>
        <w:autoSpaceDN w:val="0"/>
        <w:adjustRightInd w:val="0"/>
        <w:spacing w:before="120" w:after="120" w:line="288" w:lineRule="auto"/>
        <w:jc w:val="both"/>
      </w:pPr>
      <w:bookmarkStart w:id="96" w:name="_Toc410031665"/>
      <w:bookmarkStart w:id="97"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rsidR="00563905" w:rsidRDefault="00563905" w:rsidP="009B5B97">
      <w:pPr>
        <w:autoSpaceDE w:val="0"/>
        <w:autoSpaceDN w:val="0"/>
        <w:adjustRightInd w:val="0"/>
        <w:spacing w:before="120" w:after="120" w:line="288" w:lineRule="auto"/>
        <w:jc w:val="both"/>
      </w:pPr>
    </w:p>
    <w:p w:rsidR="00E34A10" w:rsidRDefault="00E34A10" w:rsidP="009B5B97">
      <w:pPr>
        <w:autoSpaceDE w:val="0"/>
        <w:autoSpaceDN w:val="0"/>
        <w:adjustRightInd w:val="0"/>
        <w:spacing w:before="120" w:after="120" w:line="288" w:lineRule="auto"/>
        <w:jc w:val="both"/>
      </w:pPr>
    </w:p>
    <w:p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rsidR="00E34A10" w:rsidRPr="00E34A10" w:rsidRDefault="00E34A10" w:rsidP="00E34A10"/>
    <w:p w:rsidR="00AE5A8F" w:rsidRPr="0073389C" w:rsidRDefault="00AE5A8F" w:rsidP="00E61650">
      <w:pPr>
        <w:pStyle w:val="Nadpis3"/>
        <w:spacing w:line="288" w:lineRule="auto"/>
        <w:ind w:left="567" w:firstLine="0"/>
        <w:jc w:val="both"/>
        <w:rPr>
          <w:lang w:val="sk-SK"/>
        </w:rPr>
      </w:pPr>
      <w:bookmarkStart w:id="98" w:name="_Toc440372867"/>
      <w:bookmarkStart w:id="99" w:name="_Toc440636378"/>
      <w:r w:rsidRPr="0073389C">
        <w:rPr>
          <w:lang w:val="sk-SK"/>
        </w:rPr>
        <w:t>Ukončenie zmluvného vzťahu</w:t>
      </w:r>
      <w:bookmarkEnd w:id="96"/>
      <w:bookmarkEnd w:id="97"/>
      <w:bookmarkEnd w:id="98"/>
      <w:bookmarkEnd w:id="99"/>
    </w:p>
    <w:p w:rsidR="00AE5A8F" w:rsidRPr="0073389C" w:rsidRDefault="00AE5A8F" w:rsidP="00E61650">
      <w:pPr>
        <w:spacing w:before="120" w:after="120" w:line="288" w:lineRule="auto"/>
        <w:jc w:val="both"/>
      </w:pPr>
      <w:r w:rsidRPr="0073389C">
        <w:t xml:space="preserve">K ukončeniu zmluvného vzťahu dochádza: </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rsidR="005E6319" w:rsidRPr="0073389C" w:rsidRDefault="00AE5A8F" w:rsidP="00284048">
      <w:pPr>
        <w:pStyle w:val="Nadpis2"/>
        <w:spacing w:line="288" w:lineRule="auto"/>
        <w:ind w:left="426"/>
        <w:rPr>
          <w:lang w:val="sk-SK"/>
        </w:rPr>
      </w:pPr>
      <w:bookmarkStart w:id="100" w:name="_Toc410907856"/>
      <w:bookmarkStart w:id="101" w:name="_Toc440372868"/>
      <w:bookmarkStart w:id="102" w:name="_Toc440636379"/>
      <w:r w:rsidRPr="0073389C">
        <w:rPr>
          <w:lang w:val="sk-SK"/>
        </w:rPr>
        <w:t>Finančné riadenie</w:t>
      </w:r>
      <w:bookmarkEnd w:id="100"/>
      <w:bookmarkEnd w:id="101"/>
      <w:bookmarkEnd w:id="102"/>
    </w:p>
    <w:p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rsidR="00563905" w:rsidRPr="0073389C" w:rsidRDefault="00563905" w:rsidP="00E61650">
      <w:pPr>
        <w:spacing w:before="120" w:after="120" w:line="288" w:lineRule="auto"/>
        <w:jc w:val="both"/>
      </w:pPr>
    </w:p>
    <w:p w:rsidR="00AE5A8F" w:rsidRPr="0073389C" w:rsidRDefault="00AE5A8F" w:rsidP="00E61650">
      <w:pPr>
        <w:pStyle w:val="Nadpis3"/>
        <w:spacing w:line="288" w:lineRule="auto"/>
        <w:ind w:left="567" w:firstLine="0"/>
        <w:rPr>
          <w:lang w:val="sk-SK"/>
        </w:rPr>
      </w:pPr>
      <w:bookmarkStart w:id="103" w:name="_Toc410907857"/>
      <w:bookmarkStart w:id="104" w:name="_Toc440372869"/>
      <w:bookmarkStart w:id="105" w:name="_Toc440636380"/>
      <w:r w:rsidRPr="0073389C">
        <w:rPr>
          <w:lang w:val="sk-SK"/>
        </w:rPr>
        <w:t>Vedenie účtovníct</w:t>
      </w:r>
      <w:r w:rsidR="004A616F" w:rsidRPr="0073389C">
        <w:rPr>
          <w:lang w:val="sk-SK"/>
        </w:rPr>
        <w:t>va</w:t>
      </w:r>
      <w:bookmarkEnd w:id="103"/>
      <w:bookmarkEnd w:id="104"/>
      <w:bookmarkEnd w:id="105"/>
    </w:p>
    <w:p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rsidR="00031457" w:rsidRPr="0073389C" w:rsidRDefault="00031457" w:rsidP="00E61650">
      <w:pPr>
        <w:spacing w:before="120" w:after="120" w:line="288" w:lineRule="auto"/>
        <w:jc w:val="both"/>
      </w:pPr>
    </w:p>
    <w:p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06" w:name="_Toc440372870"/>
      <w:bookmarkStart w:id="107" w:name="_Toc440636381"/>
      <w:bookmarkStart w:id="108"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06"/>
      <w:bookmarkEnd w:id="107"/>
      <w:r w:rsidR="0039421B" w:rsidRPr="0073389C">
        <w:rPr>
          <w:lang w:val="sk-SK"/>
        </w:rPr>
        <w:t xml:space="preserve"> </w:t>
      </w:r>
    </w:p>
    <w:p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w:t>
      </w:r>
      <w:r w:rsidRPr="0073389C">
        <w:rPr>
          <w:szCs w:val="19"/>
          <w:lang w:val="sk-SK"/>
        </w:rPr>
        <w:lastRenderedPageBreak/>
        <w:t xml:space="preserve">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rsidR="003F3CEE" w:rsidRPr="00B74DAF" w:rsidRDefault="003F3CEE" w:rsidP="003F3CEE">
      <w:pPr>
        <w:rPr>
          <w:rFonts w:cs="Arial"/>
          <w:b/>
          <w:szCs w:val="19"/>
        </w:rPr>
      </w:pPr>
    </w:p>
    <w:p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rsidR="003F3CEE" w:rsidRDefault="003F3CEE" w:rsidP="003F3CEE">
      <w:pPr>
        <w:autoSpaceDE w:val="0"/>
        <w:autoSpaceDN w:val="0"/>
        <w:adjustRightInd w:val="0"/>
        <w:jc w:val="both"/>
        <w:rPr>
          <w:rFonts w:cs="Arial"/>
          <w:szCs w:val="19"/>
        </w:rPr>
      </w:pPr>
    </w:p>
    <w:p w:rsidR="003F3CEE" w:rsidRDefault="003F3CEE" w:rsidP="009C17FB">
      <w:pPr>
        <w:pStyle w:val="Odsekzoznamu"/>
        <w:numPr>
          <w:ilvl w:val="0"/>
          <w:numId w:val="113"/>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rsidR="003F3CEE" w:rsidRPr="00D877AF" w:rsidRDefault="003F3CEE" w:rsidP="003F3CEE">
      <w:pPr>
        <w:pStyle w:val="Odsekzoznamu"/>
        <w:tabs>
          <w:tab w:val="num" w:pos="567"/>
        </w:tabs>
        <w:autoSpaceDE w:val="0"/>
        <w:autoSpaceDN w:val="0"/>
        <w:adjustRightInd w:val="0"/>
        <w:ind w:left="284"/>
        <w:jc w:val="both"/>
        <w:rPr>
          <w:rFonts w:cs="Arial"/>
          <w:szCs w:val="19"/>
        </w:rPr>
      </w:pPr>
    </w:p>
    <w:p w:rsidR="003F3CEE" w:rsidRPr="00D877AF" w:rsidRDefault="003F3CEE" w:rsidP="009C17FB">
      <w:pPr>
        <w:pStyle w:val="Odsekzoznamu"/>
        <w:numPr>
          <w:ilvl w:val="0"/>
          <w:numId w:val="113"/>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 xml:space="preserve">Prijímateľ prevedie sumu vo výške </w:t>
      </w:r>
      <w:r w:rsidRPr="00D877AF">
        <w:rPr>
          <w:rFonts w:cs="Arial"/>
          <w:szCs w:val="19"/>
        </w:rPr>
        <w:lastRenderedPageBreak/>
        <w:t>oprávnených výdavkov vzniknutých počas predchádzajúceho kalendárneho mesiaca najneskôr do 5 pracovných dní od ukončenia p</w:t>
      </w:r>
      <w:r>
        <w:rPr>
          <w:rFonts w:cs="Arial"/>
          <w:szCs w:val="19"/>
        </w:rPr>
        <w:t>redmetného kalendárneho mesiaca.</w:t>
      </w:r>
    </w:p>
    <w:p w:rsidR="003F3CEE" w:rsidRDefault="003F3CEE" w:rsidP="003F3CEE">
      <w:pPr>
        <w:autoSpaceDE w:val="0"/>
        <w:autoSpaceDN w:val="0"/>
        <w:adjustRightInd w:val="0"/>
        <w:spacing w:afterLines="20" w:after="48"/>
        <w:ind w:left="284"/>
        <w:jc w:val="both"/>
        <w:rPr>
          <w:rFonts w:cs="Arial"/>
          <w:szCs w:val="19"/>
        </w:rPr>
      </w:pPr>
    </w:p>
    <w:p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rsidR="008D2E36" w:rsidRPr="003A1E7D" w:rsidRDefault="008D2E36" w:rsidP="00E135DC">
      <w:bookmarkStart w:id="109" w:name="_Toc440372871"/>
      <w:bookmarkStart w:id="110" w:name="_Toc440636382"/>
      <w:r w:rsidRPr="00E135DC">
        <w:rPr>
          <w:b/>
        </w:rPr>
        <w:t>Platby vo vzťahu prijímateľ – dodávateľ/zhotoviteľ</w:t>
      </w:r>
      <w:bookmarkEnd w:id="109"/>
      <w:bookmarkEnd w:id="110"/>
    </w:p>
    <w:p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rsidR="00E61650" w:rsidRPr="0073389C" w:rsidRDefault="00E61650" w:rsidP="00E61650">
      <w:pPr>
        <w:autoSpaceDE w:val="0"/>
        <w:autoSpaceDN w:val="0"/>
        <w:adjustRightInd w:val="0"/>
        <w:spacing w:before="120" w:after="120" w:line="288" w:lineRule="auto"/>
        <w:jc w:val="both"/>
      </w:pPr>
    </w:p>
    <w:p w:rsidR="00AE5A8F" w:rsidRPr="0073389C" w:rsidRDefault="00AE5A8F" w:rsidP="00E61650">
      <w:pPr>
        <w:pStyle w:val="Nadpis3"/>
        <w:spacing w:line="288" w:lineRule="auto"/>
        <w:ind w:left="567" w:firstLine="0"/>
        <w:rPr>
          <w:lang w:val="sk-SK"/>
        </w:rPr>
      </w:pPr>
      <w:bookmarkStart w:id="111" w:name="_Toc440372872"/>
      <w:bookmarkStart w:id="112" w:name="_Toc440636383"/>
      <w:r w:rsidRPr="0073389C">
        <w:rPr>
          <w:lang w:val="sk-SK"/>
        </w:rPr>
        <w:t>Oprávnenosť výdavkov</w:t>
      </w:r>
      <w:bookmarkEnd w:id="108"/>
      <w:bookmarkEnd w:id="111"/>
      <w:bookmarkEnd w:id="112"/>
    </w:p>
    <w:p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rsidR="0014042C" w:rsidRPr="0073389C" w:rsidRDefault="00AE5A8F" w:rsidP="00DE2902">
      <w:pPr>
        <w:spacing w:before="360" w:after="120" w:line="288" w:lineRule="auto"/>
        <w:jc w:val="both"/>
        <w:rPr>
          <w:b/>
        </w:rPr>
      </w:pPr>
      <w:r w:rsidRPr="0073389C">
        <w:rPr>
          <w:b/>
        </w:rPr>
        <w:t xml:space="preserve">Priame výdavky </w:t>
      </w:r>
    </w:p>
    <w:p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rsidR="00AE5A8F" w:rsidRPr="0073389C" w:rsidRDefault="00AE5A8F" w:rsidP="00E61650">
      <w:pPr>
        <w:spacing w:before="120" w:after="120" w:line="288" w:lineRule="auto"/>
        <w:jc w:val="both"/>
      </w:pPr>
      <w:r w:rsidRPr="0073389C">
        <w:lastRenderedPageBreak/>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rsidR="00AE5A8F" w:rsidRPr="0073389C" w:rsidRDefault="00AE5A8F" w:rsidP="00E61650">
      <w:pPr>
        <w:spacing w:before="120" w:after="120" w:line="288" w:lineRule="auto"/>
        <w:jc w:val="both"/>
      </w:pPr>
      <w:r w:rsidRPr="0073389C">
        <w:t>Rezerva na nepredvídané výdavky sa použije najmä v prípadoch, ak došlo k:</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rsidR="0080116A" w:rsidRPr="00B00E0D" w:rsidRDefault="0080116A" w:rsidP="00B00E0D">
      <w:pPr>
        <w:spacing w:before="360" w:after="120" w:line="288" w:lineRule="auto"/>
        <w:jc w:val="both"/>
        <w:rPr>
          <w:b/>
        </w:rPr>
      </w:pPr>
      <w:r w:rsidRPr="00B00E0D">
        <w:rPr>
          <w:b/>
        </w:rPr>
        <w:t>Nepriame výdavky</w:t>
      </w:r>
    </w:p>
    <w:p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rsidR="004B173C" w:rsidRPr="0073389C" w:rsidRDefault="004B173C" w:rsidP="00E61650">
      <w:pPr>
        <w:spacing w:before="120" w:after="120" w:line="288" w:lineRule="auto"/>
        <w:jc w:val="both"/>
      </w:pPr>
      <w:r w:rsidRPr="0073389C">
        <w:lastRenderedPageBreak/>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rsidR="004F5296" w:rsidRPr="0073389C" w:rsidRDefault="00AE5A8F" w:rsidP="00E61650">
      <w:pPr>
        <w:spacing w:before="120" w:after="120" w:line="288" w:lineRule="auto"/>
        <w:jc w:val="both"/>
        <w:rPr>
          <w:b/>
        </w:rPr>
      </w:pPr>
      <w:r w:rsidRPr="0073389C">
        <w:rPr>
          <w:b/>
        </w:rPr>
        <w:t>Oprávnené výdavky</w:t>
      </w:r>
    </w:p>
    <w:p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rsidR="00AE5A8F" w:rsidRPr="0073389C" w:rsidRDefault="00AE5A8F" w:rsidP="00E61650">
      <w:pPr>
        <w:spacing w:before="120" w:after="120" w:line="288" w:lineRule="auto"/>
        <w:jc w:val="both"/>
      </w:pPr>
      <w:r w:rsidRPr="0073389C">
        <w:t>Výdavok je oprávnený, ak spĺňa všetky nasledujúce podmienky:</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rsidR="00AE5A8F" w:rsidRPr="0073389C" w:rsidRDefault="00AE5A8F" w:rsidP="00E61650">
      <w:pPr>
        <w:spacing w:before="120" w:after="120" w:line="288" w:lineRule="auto"/>
        <w:jc w:val="both"/>
        <w:rPr>
          <w:b/>
        </w:rPr>
      </w:pPr>
      <w:r w:rsidRPr="0073389C">
        <w:rPr>
          <w:b/>
        </w:rPr>
        <w:t>Neoprávnené výdavky</w:t>
      </w:r>
    </w:p>
    <w:p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rsidR="00987382" w:rsidRDefault="00AE5A8F" w:rsidP="001C0497">
      <w:pPr>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3"/>
      </w:r>
      <w:r w:rsidR="00987382">
        <w:rPr>
          <w:rFonts w:ascii="Times New Roman" w:hAnsi="Times New Roman"/>
          <w:sz w:val="24"/>
          <w:lang w:eastAsia="sk-SK"/>
        </w:rPr>
        <w:t xml:space="preserve"> </w:t>
      </w:r>
    </w:p>
    <w:p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rsidR="00866C54" w:rsidRPr="003900AB" w:rsidRDefault="00866C54" w:rsidP="009C17FB">
      <w:pPr>
        <w:pStyle w:val="Odsekzoznamu"/>
        <w:numPr>
          <w:ilvl w:val="0"/>
          <w:numId w:val="106"/>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rsidR="00866C54" w:rsidRPr="00D83979" w:rsidRDefault="00866C54" w:rsidP="009C17FB">
      <w:pPr>
        <w:pStyle w:val="Odsekzoznamu"/>
        <w:numPr>
          <w:ilvl w:val="0"/>
          <w:numId w:val="106"/>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4"/>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rsidR="00866C54" w:rsidRPr="00B6346F" w:rsidRDefault="00866C54" w:rsidP="009C17FB">
      <w:pPr>
        <w:pStyle w:val="Odsekzoznamu"/>
        <w:numPr>
          <w:ilvl w:val="0"/>
          <w:numId w:val="106"/>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rsidR="00866C54" w:rsidRPr="00D83979" w:rsidRDefault="00866C54" w:rsidP="009C17FB">
      <w:pPr>
        <w:pStyle w:val="Odsekzoznamu"/>
        <w:numPr>
          <w:ilvl w:val="0"/>
          <w:numId w:val="106"/>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5"/>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rsidR="00866C54" w:rsidRPr="00283586" w:rsidRDefault="007F17A2" w:rsidP="009C17FB">
      <w:pPr>
        <w:pStyle w:val="Odsekzoznamu"/>
        <w:numPr>
          <w:ilvl w:val="0"/>
          <w:numId w:val="106"/>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rsidR="00866C54" w:rsidRPr="0073290B" w:rsidRDefault="007F17A2" w:rsidP="009C17FB">
      <w:pPr>
        <w:pStyle w:val="Odsekzoznamu"/>
        <w:numPr>
          <w:ilvl w:val="0"/>
          <w:numId w:val="106"/>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rsidR="00866C54" w:rsidRPr="0073290B" w:rsidRDefault="007F17A2" w:rsidP="009C17FB">
      <w:pPr>
        <w:pStyle w:val="Odsekzoznamu"/>
        <w:numPr>
          <w:ilvl w:val="0"/>
          <w:numId w:val="106"/>
        </w:numPr>
        <w:spacing w:before="120" w:after="120" w:line="288" w:lineRule="auto"/>
        <w:jc w:val="both"/>
      </w:pPr>
      <w:r w:rsidRPr="0073290B">
        <w:t>v</w:t>
      </w:r>
      <w:r w:rsidR="00866C54" w:rsidRPr="0073290B">
        <w:t>ýdavok spĺňa všetky ostatné podmienky oprávnenosti výdavkov a zmluvy o poskytnutí NFP;</w:t>
      </w:r>
    </w:p>
    <w:p w:rsidR="00D83979" w:rsidRDefault="00866C54" w:rsidP="009C17FB">
      <w:pPr>
        <w:pStyle w:val="Odsekzoznamu"/>
        <w:numPr>
          <w:ilvl w:val="0"/>
          <w:numId w:val="106"/>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rsidR="00D83979" w:rsidRDefault="0058636F" w:rsidP="009C17FB">
      <w:pPr>
        <w:pStyle w:val="Odsekzoznamu"/>
        <w:numPr>
          <w:ilvl w:val="0"/>
          <w:numId w:val="106"/>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rsidR="00AD59C9" w:rsidRPr="00881E11" w:rsidRDefault="00AD59C9" w:rsidP="009C17FB">
      <w:pPr>
        <w:pStyle w:val="Odsekzoznamu"/>
        <w:numPr>
          <w:ilvl w:val="0"/>
          <w:numId w:val="106"/>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rsidR="00AD59C9" w:rsidRPr="00881E11" w:rsidRDefault="00AD59C9" w:rsidP="009C17FB">
      <w:pPr>
        <w:pStyle w:val="Odsekzoznamu"/>
        <w:numPr>
          <w:ilvl w:val="0"/>
          <w:numId w:val="106"/>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6"/>
      </w:r>
      <w:r w:rsidRPr="002B0810">
        <w:rPr>
          <w:szCs w:val="19"/>
        </w:rPr>
        <w:t xml:space="preserve"> (napr. daň z nehnuteľnosti, daň z motorových vozidiel a pod.)</w:t>
      </w:r>
      <w:r w:rsidR="004F28ED" w:rsidRPr="002B0810">
        <w:rPr>
          <w:szCs w:val="19"/>
        </w:rPr>
        <w:t>;</w:t>
      </w:r>
    </w:p>
    <w:p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rsidR="00D150FE" w:rsidRPr="0073389C" w:rsidRDefault="00D150FE" w:rsidP="00992076">
      <w:pPr>
        <w:spacing w:before="120" w:after="120" w:line="288" w:lineRule="auto"/>
        <w:jc w:val="both"/>
      </w:pPr>
    </w:p>
    <w:p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rsidR="00ED03C8" w:rsidRDefault="00ED03C8" w:rsidP="00E61650">
      <w:pPr>
        <w:autoSpaceDE w:val="0"/>
        <w:autoSpaceDN w:val="0"/>
        <w:adjustRightInd w:val="0"/>
        <w:spacing w:before="120" w:after="120" w:line="288" w:lineRule="auto"/>
        <w:jc w:val="both"/>
        <w:rPr>
          <w:ins w:id="113" w:author="Rudolf Hrudkay" w:date="2018-11-21T10:51:00Z"/>
        </w:rPr>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lastRenderedPageBreak/>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rsidR="002157B3" w:rsidRDefault="002157B3" w:rsidP="00E61650">
      <w:pPr>
        <w:autoSpaceDE w:val="0"/>
        <w:autoSpaceDN w:val="0"/>
        <w:adjustRightInd w:val="0"/>
        <w:spacing w:before="120" w:after="120" w:line="288" w:lineRule="auto"/>
        <w:jc w:val="both"/>
        <w:rPr>
          <w:ins w:id="114" w:author="Rudolf Hrudkay" w:date="2018-11-21T11:00:00Z"/>
        </w:rPr>
      </w:pPr>
      <w:ins w:id="115" w:author="Rudolf Hrudkay" w:date="2018-11-21T10:53:00Z">
        <w:r w:rsidRPr="00033E1E">
          <w:t>V odôvodnených prípadoch</w:t>
        </w:r>
      </w:ins>
      <w:ins w:id="116" w:author="Rudolf Hrudkay" w:date="2018-11-21T10:54:00Z">
        <w:r w:rsidRPr="00BD3255">
          <w:rPr>
            <w:vertAlign w:val="superscript"/>
          </w:rPr>
          <w:footnoteReference w:id="27"/>
        </w:r>
      </w:ins>
      <w:ins w:id="127" w:author="Rudolf Hrudkay" w:date="2018-11-21T10:53:00Z">
        <w:r w:rsidRPr="00033E1E">
          <w:t xml:space="preserve"> </w:t>
        </w:r>
      </w:ins>
      <w:ins w:id="128" w:author="Rudolf Hrudkay" w:date="2018-11-21T10:59:00Z">
        <w:r>
          <w:t xml:space="preserve">aj po schválení žiadosti o NFP </w:t>
        </w:r>
      </w:ins>
      <w:ins w:id="129" w:author="Rudolf Hrudkay" w:date="2018-11-21T10:53:00Z">
        <w:r w:rsidRPr="00033E1E">
          <w:t xml:space="preserve">pre národné projekty (podľa § 26 zákona č. 292/2014 Z. z.) môže </w:t>
        </w:r>
      </w:ins>
      <w:ins w:id="130" w:author="Rudolf Hrudkay" w:date="2018-11-21T10:59:00Z">
        <w:r>
          <w:t xml:space="preserve">na základe zmenového konania </w:t>
        </w:r>
      </w:ins>
      <w:ins w:id="131" w:author="Rudolf Hrudkay" w:date="2018-11-21T10:55:00Z">
        <w:r>
          <w:t>prijímateľ</w:t>
        </w:r>
      </w:ins>
      <w:ins w:id="132" w:author="Rudolf Hrudkay" w:date="2018-11-21T10:53:00Z">
        <w:r w:rsidRPr="00033E1E">
          <w:t xml:space="preserve"> </w:t>
        </w:r>
      </w:ins>
      <w:ins w:id="133" w:author="Rudolf Hrudkay" w:date="2018-11-21T10:56:00Z">
        <w:r>
          <w:t xml:space="preserve"> v rámci</w:t>
        </w:r>
      </w:ins>
      <w:ins w:id="134" w:author="Rudolf Hrudkay" w:date="2018-11-21T10:53:00Z">
        <w:r w:rsidRPr="00033E1E">
          <w:t xml:space="preserve"> rozpočtu zohľadniť očakávaný rast mzdových výdavkov</w:t>
        </w:r>
      </w:ins>
      <w:ins w:id="135" w:author="Rudolf Hrudkay" w:date="2018-11-21T10:59:00Z">
        <w:r>
          <w:t xml:space="preserve"> a to buď</w:t>
        </w:r>
      </w:ins>
      <w:ins w:id="136" w:author="Rudolf Hrudkay" w:date="2018-11-21T10:53:00Z">
        <w:r w:rsidRPr="00033E1E">
          <w:t xml:space="preserve"> na základe štatistického indexu (databáza STATdat. Štatistického úradu SR) určeného pre </w:t>
        </w:r>
      </w:ins>
      <w:ins w:id="137" w:author="Rudolf Hrudkay" w:date="2018-11-21T11:35:00Z">
        <w:r w:rsidR="006330A0">
          <w:t xml:space="preserve">zodpovedajúce </w:t>
        </w:r>
      </w:ins>
      <w:ins w:id="138" w:author="Rudolf Hrudkay" w:date="2018-11-21T10:53:00Z">
        <w:r w:rsidRPr="00033E1E">
          <w:t>odvetvie za ostatné tri kalendárne roky</w:t>
        </w:r>
      </w:ins>
      <w:ins w:id="139" w:author="Rudolf Hrudkay" w:date="2018-11-21T10:57:00Z">
        <w:r w:rsidRPr="00BD3255">
          <w:rPr>
            <w:vertAlign w:val="superscript"/>
          </w:rPr>
          <w:footnoteReference w:id="28"/>
        </w:r>
      </w:ins>
      <w:ins w:id="142" w:author="Rudolf Hrudkay" w:date="2018-11-21T10:59:00Z">
        <w:r>
          <w:t xml:space="preserve"> alebo na základe legislat</w:t>
        </w:r>
      </w:ins>
      <w:ins w:id="143" w:author="Rudolf Hrudkay" w:date="2018-11-21T11:00:00Z">
        <w:r>
          <w:t>ívne určeného rastu miezd za jednotlivé obdobia (resp. kalendárne roky)</w:t>
        </w:r>
      </w:ins>
      <w:ins w:id="144" w:author="Rudolf Hrudkay" w:date="2018-11-21T10:53:00Z">
        <w:r>
          <w:t>.</w:t>
        </w:r>
      </w:ins>
      <w:ins w:id="145" w:author="Rudolf Hrudkay" w:date="2018-11-21T11:00:00Z">
        <w:r>
          <w:t xml:space="preserve"> </w:t>
        </w:r>
      </w:ins>
    </w:p>
    <w:p w:rsidR="002157B3" w:rsidRDefault="002157B3" w:rsidP="00E61650">
      <w:pPr>
        <w:autoSpaceDE w:val="0"/>
        <w:autoSpaceDN w:val="0"/>
        <w:adjustRightInd w:val="0"/>
        <w:spacing w:before="120" w:after="120" w:line="288" w:lineRule="auto"/>
        <w:jc w:val="both"/>
        <w:rPr>
          <w:ins w:id="146" w:author="Rudolf Hrudkay" w:date="2018-11-21T11:02:00Z"/>
        </w:rPr>
      </w:pPr>
      <w:ins w:id="147" w:author="Rudolf Hrudkay" w:date="2018-11-21T11:00:00Z">
        <w:r>
          <w:t>Prij</w:t>
        </w:r>
      </w:ins>
      <w:ins w:id="148" w:author="Rudolf Hrudkay" w:date="2018-11-21T11:01:00Z">
        <w:r>
          <w:t xml:space="preserve">ímateľ je povinný pri aplikácii </w:t>
        </w:r>
      </w:ins>
      <w:ins w:id="149" w:author="Rudolf Hrudkay" w:date="2018-11-21T11:02:00Z">
        <w:r>
          <w:t xml:space="preserve">rastu miezd zohľadňovať údaje v predloženej </w:t>
        </w:r>
      </w:ins>
      <w:ins w:id="150" w:author="Rudolf Hrudkay" w:date="2018-11-21T11:01:00Z">
        <w:r>
          <w:t>analýz</w:t>
        </w:r>
      </w:ins>
      <w:ins w:id="151" w:author="Rudolf Hrudkay" w:date="2018-11-21T11:02:00Z">
        <w:r>
          <w:t>e</w:t>
        </w:r>
      </w:ins>
      <w:ins w:id="152" w:author="Rudolf Hrudkay" w:date="2018-11-21T11:01:00Z">
        <w:r>
          <w:t xml:space="preserve"> mzdovej politiky v žiadosti o</w:t>
        </w:r>
      </w:ins>
      <w:ins w:id="153" w:author="Rudolf Hrudkay" w:date="2018-11-21T11:02:00Z">
        <w:r w:rsidR="000767C2">
          <w:t> </w:t>
        </w:r>
      </w:ins>
      <w:ins w:id="154" w:author="Rudolf Hrudkay" w:date="2018-11-21T11:01:00Z">
        <w:r>
          <w:t>NFP</w:t>
        </w:r>
        <w:r w:rsidR="000767C2">
          <w:t>.</w:t>
        </w:r>
      </w:ins>
      <w:ins w:id="155" w:author="Rudolf Hrudkay" w:date="2018-11-21T11:16:00Z">
        <w:r w:rsidR="00A23E37">
          <w:t xml:space="preserve"> </w:t>
        </w:r>
      </w:ins>
      <w:ins w:id="156" w:author="Rudolf Hrudkay" w:date="2018-11-21T11:17:00Z">
        <w:r w:rsidR="00A23E37">
          <w:t>V príslušnej</w:t>
        </w:r>
      </w:ins>
      <w:ins w:id="157" w:author="Rudolf Hrudkay" w:date="2018-11-21T11:16:00Z">
        <w:r w:rsidR="00A23E37">
          <w:t xml:space="preserve"> rozpočtovej položke </w:t>
        </w:r>
      </w:ins>
      <w:ins w:id="158" w:author="Rudolf Hrudkay" w:date="2018-11-21T11:17:00Z">
        <w:r w:rsidR="00A23E37">
          <w:t xml:space="preserve">prijímateľ </w:t>
        </w:r>
      </w:ins>
      <w:ins w:id="159" w:author="Rudolf Hrudkay" w:date="2018-11-21T11:16:00Z">
        <w:r w:rsidR="00A23E37">
          <w:t xml:space="preserve">uvedie ako jednotku „Projekt“ s celkovou sumou výdavkov za príslušnú </w:t>
        </w:r>
      </w:ins>
      <w:ins w:id="160" w:author="Rudolf Hrudkay" w:date="2018-11-21T11:17:00Z">
        <w:r w:rsidR="00A23E37">
          <w:t>rozpočtovú</w:t>
        </w:r>
      </w:ins>
      <w:ins w:id="161" w:author="Rudolf Hrudkay" w:date="2018-11-21T11:16:00Z">
        <w:r w:rsidR="00A23E37">
          <w:t xml:space="preserve"> položku, s tým že komentár k rozpočtu bude obsahovať </w:t>
        </w:r>
      </w:ins>
      <w:ins w:id="162" w:author="Rudolf Hrudkay" w:date="2018-11-21T11:18:00Z">
        <w:r w:rsidR="00A23E37">
          <w:t xml:space="preserve">za jednotlivé obdobia </w:t>
        </w:r>
      </w:ins>
      <w:ins w:id="163" w:author="Rudolf Hrudkay" w:date="2018-11-21T11:16:00Z">
        <w:r w:rsidR="00A23E37">
          <w:t>aj údaje o výške maximálnej jednotkovej ceny práce, ktorá musí byť v súlade s Usmernením RO pre OP EVS č. 5. .</w:t>
        </w:r>
      </w:ins>
    </w:p>
    <w:p w:rsidR="000767C2" w:rsidRDefault="000767C2" w:rsidP="000767C2">
      <w:pPr>
        <w:autoSpaceDE w:val="0"/>
        <w:autoSpaceDN w:val="0"/>
        <w:adjustRightInd w:val="0"/>
        <w:spacing w:before="120" w:after="120" w:line="288" w:lineRule="auto"/>
        <w:jc w:val="both"/>
        <w:rPr>
          <w:ins w:id="164" w:author="Rudolf Hrudkay" w:date="2018-11-21T11:12:00Z"/>
        </w:rPr>
      </w:pPr>
      <w:ins w:id="165" w:author="Rudolf Hrudkay" w:date="2018-11-21T11:03:00Z">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w:t>
        </w:r>
      </w:ins>
      <w:ins w:id="166" w:author="Rudolf Hrudkay" w:date="2018-11-21T11:07:00Z">
        <w:r>
          <w:t xml:space="preserve"> v</w:t>
        </w:r>
      </w:ins>
      <w:ins w:id="167" w:author="Rudolf Hrudkay" w:date="2018-11-21T11:08:00Z">
        <w:r>
          <w:t> </w:t>
        </w:r>
      </w:ins>
      <w:ins w:id="168" w:author="Rudolf Hrudkay" w:date="2018-11-21T11:07:00Z">
        <w:r>
          <w:t>roku</w:t>
        </w:r>
      </w:ins>
      <w:ins w:id="169" w:author="Rudolf Hrudkay" w:date="2018-11-21T11:09:00Z">
        <w:r w:rsidRPr="00BD3255">
          <w:rPr>
            <w:vertAlign w:val="superscript"/>
          </w:rPr>
          <w:footnoteReference w:id="29"/>
        </w:r>
      </w:ins>
      <w:ins w:id="177" w:author="Rudolf Hrudkay" w:date="2018-11-21T11:03:00Z">
        <w:r>
          <w:t xml:space="preserve">, </w:t>
        </w:r>
      </w:ins>
      <w:ins w:id="178" w:author="Rudolf Hrudkay" w:date="2018-11-21T11:08:00Z">
        <w:r>
          <w:t xml:space="preserve">t.j. </w:t>
        </w:r>
      </w:ins>
      <w:ins w:id="179" w:author="Rudolf Hrudkay" w:date="2018-11-21T11:06:00Z">
        <w:r>
          <w:t>celkovej ceny práce za</w:t>
        </w:r>
      </w:ins>
      <w:ins w:id="180" w:author="Rudolf Hrudkay" w:date="2018-11-21T11:07:00Z">
        <w:r>
          <w:t> </w:t>
        </w:r>
      </w:ins>
      <w:ins w:id="181" w:author="Rudolf Hrudkay" w:date="2018-11-21T11:06:00Z">
        <w:r>
          <w:t>zamestnanca</w:t>
        </w:r>
      </w:ins>
      <w:ins w:id="182" w:author="Rudolf Hrudkay" w:date="2018-11-21T11:08:00Z">
        <w:r>
          <w:t xml:space="preserve"> –</w:t>
        </w:r>
      </w:ins>
      <w:ins w:id="183" w:author="Rudolf Hrudkay" w:date="2018-11-21T11:03:00Z">
        <w:r>
          <w:t xml:space="preserve"> pri</w:t>
        </w:r>
      </w:ins>
      <w:ins w:id="184" w:author="Rudolf Hrudkay" w:date="2018-11-21T11:08:00Z">
        <w:r>
          <w:t xml:space="preserve"> </w:t>
        </w:r>
      </w:ins>
      <w:ins w:id="185" w:author="Rudolf Hrudkay" w:date="2018-11-21T11:04:00Z">
        <w:r>
          <w:t xml:space="preserve">štátnych </w:t>
        </w:r>
      </w:ins>
      <w:ins w:id="186" w:author="Rudolf Hrudkay" w:date="2018-11-21T11:03:00Z">
        <w:r>
          <w:t xml:space="preserve">zamestnancoch </w:t>
        </w:r>
      </w:ins>
      <w:ins w:id="187" w:author="Rudolf Hrudkay" w:date="2018-11-21T11:04:00Z">
        <w:r>
          <w:t xml:space="preserve">alebo zamestnancoch </w:t>
        </w:r>
      </w:ins>
      <w:ins w:id="188" w:author="Rudolf Hrudkay" w:date="2018-11-21T11:07:00Z">
        <w:r w:rsidRPr="000767C2">
          <w:t>vykon</w:t>
        </w:r>
        <w:r>
          <w:t>ávajúcich</w:t>
        </w:r>
      </w:ins>
      <w:ins w:id="189" w:author="Rudolf Hrudkay" w:date="2018-11-21T11:05:00Z">
        <w:r w:rsidRPr="00033E1E">
          <w:t xml:space="preserve"> práce vo verejnom záujme</w:t>
        </w:r>
      </w:ins>
      <w:ins w:id="190" w:author="Rudolf Hrudkay" w:date="2018-11-21T11:07:00Z">
        <w:r>
          <w:t xml:space="preserve"> </w:t>
        </w:r>
      </w:ins>
      <w:ins w:id="191" w:author="Rudolf Hrudkay" w:date="2018-11-21T11:12:00Z">
        <w:r>
          <w:t>a to tak, že prijímateľ zohľadní údaje v predloženej analýze mzdovej politiky v žiadosti o NFP a v</w:t>
        </w:r>
      </w:ins>
      <w:ins w:id="192" w:author="Rudolf Hrudkay" w:date="2018-11-21T11:13:00Z">
        <w:r>
          <w:t> </w:t>
        </w:r>
      </w:ins>
      <w:ins w:id="193" w:author="Rudolf Hrudkay" w:date="2018-11-21T11:12:00Z">
        <w:r>
          <w:t xml:space="preserve">rozpočtovej </w:t>
        </w:r>
      </w:ins>
      <w:ins w:id="194" w:author="Rudolf Hrudkay" w:date="2018-11-21T11:13:00Z">
        <w:r>
          <w:t>položke</w:t>
        </w:r>
      </w:ins>
      <w:ins w:id="195" w:author="Rudolf Hrudkay" w:date="2018-11-21T11:12:00Z">
        <w:r>
          <w:t xml:space="preserve"> uvedie</w:t>
        </w:r>
      </w:ins>
      <w:ins w:id="196" w:author="Rudolf Hrudkay" w:date="2018-11-21T11:13:00Z">
        <w:r>
          <w:t xml:space="preserve"> ako jednotku „Projekt“ </w:t>
        </w:r>
        <w:r w:rsidR="00A23E37">
          <w:t>s celkovou sumou výdavkov za príslušnú roz</w:t>
        </w:r>
      </w:ins>
      <w:ins w:id="197" w:author="Rudolf Hrudkay" w:date="2018-11-21T11:19:00Z">
        <w:r w:rsidR="00A23E37">
          <w:t xml:space="preserve">počtovú </w:t>
        </w:r>
      </w:ins>
      <w:ins w:id="198" w:author="Rudolf Hrudkay" w:date="2018-11-21T11:13:00Z">
        <w:r w:rsidR="00A23E37">
          <w:t>položku, s</w:t>
        </w:r>
      </w:ins>
      <w:ins w:id="199" w:author="Rudolf Hrudkay" w:date="2018-11-21T11:14:00Z">
        <w:r w:rsidR="00A23E37">
          <w:t> </w:t>
        </w:r>
      </w:ins>
      <w:ins w:id="200" w:author="Rudolf Hrudkay" w:date="2018-11-21T11:13:00Z">
        <w:r w:rsidR="00A23E37">
          <w:t>t</w:t>
        </w:r>
      </w:ins>
      <w:ins w:id="201" w:author="Rudolf Hrudkay" w:date="2018-11-21T11:14:00Z">
        <w:r w:rsidR="00A23E37">
          <w:t xml:space="preserve">ým že komentár k rozpočtu bude obsahovať </w:t>
        </w:r>
      </w:ins>
      <w:ins w:id="202" w:author="Rudolf Hrudkay" w:date="2018-11-21T11:15:00Z">
        <w:r w:rsidR="00A23E37">
          <w:t>aj údaje o výške maximálnej jednotkovej ceny práce</w:t>
        </w:r>
      </w:ins>
      <w:ins w:id="203" w:author="Rudolf Hrudkay" w:date="2018-11-21T11:19:00Z">
        <w:r w:rsidR="00A23E37">
          <w:t xml:space="preserve"> v </w:t>
        </w:r>
      </w:ins>
      <w:ins w:id="204" w:author="Rudolf Hrudkay" w:date="2018-11-21T11:20:00Z">
        <w:r w:rsidR="00A23E37">
          <w:t>období</w:t>
        </w:r>
      </w:ins>
      <w:ins w:id="205" w:author="Rudolf Hrudkay" w:date="2018-11-21T11:15:00Z">
        <w:r w:rsidR="00A23E37">
          <w:t>, ktorá musí byť v súlade s Usmernením RO pre OP EVS č. 5.</w:t>
        </w:r>
        <w:del w:id="206" w:author="Zuzana Hušeková" w:date="2018-11-21T11:47:00Z">
          <w:r w:rsidR="00A23E37" w:rsidDel="00A61FF1">
            <w:delText xml:space="preserve"> </w:delText>
          </w:r>
        </w:del>
      </w:ins>
      <w:ins w:id="207" w:author="Rudolf Hrudkay" w:date="2018-11-21T11:12:00Z">
        <w:del w:id="208" w:author="Zuzana Hušeková" w:date="2018-11-21T11:47:00Z">
          <w:r w:rsidDel="00A61FF1">
            <w:delText>.</w:delText>
          </w:r>
        </w:del>
      </w:ins>
    </w:p>
    <w:p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ins w:id="209" w:author="Rudolf Hrudkay" w:date="2018-11-21T09:35:00Z">
        <w:r w:rsidR="00D47DF4" w:rsidRPr="00BD3255">
          <w:rPr>
            <w:vertAlign w:val="superscript"/>
          </w:rPr>
          <w:footnoteReference w:id="30"/>
        </w:r>
      </w:ins>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w:t>
      </w:r>
      <w:r w:rsidR="00DE095C" w:rsidRPr="00056ABC">
        <w:lastRenderedPageBreak/>
        <w:t>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1"/>
      </w:r>
      <w:r>
        <w:t xml:space="preserve">. </w:t>
      </w:r>
    </w:p>
    <w:p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100%–nému pracovnému úväzku, ktorý zastáva pozíciu riadiaceho pracovníka alebo štatutárneho orgánu</w:t>
      </w:r>
      <w:r>
        <w:t>.</w:t>
      </w:r>
      <w:r w:rsidRPr="0073389C">
        <w:t xml:space="preserve"> </w:t>
      </w:r>
    </w:p>
    <w:p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2"/>
      </w:r>
      <w:r w:rsidRPr="00965E93">
        <w:t>.</w:t>
      </w:r>
    </w:p>
    <w:p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w:t>
      </w:r>
      <w:r w:rsidRPr="0073389C">
        <w:lastRenderedPageBreak/>
        <w:t xml:space="preserve">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3"/>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4"/>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5"/>
      </w:r>
      <w:r w:rsidR="00694363" w:rsidRPr="0073389C">
        <w:t>),</w:t>
      </w:r>
      <w:r w:rsidRPr="0073389C">
        <w:t xml:space="preserve"> ako aj povinné odvody</w:t>
      </w:r>
      <w:r w:rsidRPr="0073389C">
        <w:rPr>
          <w:rStyle w:val="Odkaznapoznmkupodiarou"/>
          <w:sz w:val="19"/>
        </w:rPr>
        <w:footnoteReference w:id="36"/>
      </w:r>
      <w:r w:rsidRPr="0073389C">
        <w:t xml:space="preserve"> za zamestnávateľa; </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rsidR="00ED03C8" w:rsidRPr="0073389C" w:rsidRDefault="00ED03C8" w:rsidP="00ED03C8">
      <w:pPr>
        <w:pStyle w:val="Zoznamsodrkami2"/>
        <w:numPr>
          <w:ilvl w:val="0"/>
          <w:numId w:val="0"/>
        </w:numPr>
        <w:ind w:left="426" w:hanging="426"/>
        <w:contextualSpacing w:val="0"/>
        <w:jc w:val="both"/>
      </w:pPr>
    </w:p>
    <w:p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7"/>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 xml:space="preserve">mimo pracovného pomeru a náhrady mzdy v zmysle platnej legislatívy a mzda za prácu nadčas (ak zamestnávateľ poskytne náhradné pracovné voľno za vykonanú prácu nadčas, tak náhradné pracovné </w:t>
      </w:r>
      <w:r w:rsidRPr="0073389C">
        <w:lastRenderedPageBreak/>
        <w:t>voľno je posúdené ako oprávnený výdavok</w:t>
      </w:r>
      <w:r w:rsidRPr="0073389C">
        <w:rPr>
          <w:rStyle w:val="Odkaznapoznmkupodiarou"/>
          <w:sz w:val="19"/>
        </w:rPr>
        <w:footnoteReference w:id="38"/>
      </w:r>
      <w:r w:rsidRPr="0073389C">
        <w:t>), ako aj povinné odvody za zamestnávateľa</w:t>
      </w:r>
      <w:r w:rsidRPr="0073389C">
        <w:rPr>
          <w:rStyle w:val="Odkaznapoznmkupodiarou"/>
          <w:sz w:val="19"/>
        </w:rPr>
        <w:footnoteReference w:id="39"/>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rsidR="000D5577" w:rsidRPr="0073389C" w:rsidRDefault="000D5577" w:rsidP="00ED03C8">
      <w:pPr>
        <w:autoSpaceDE w:val="0"/>
        <w:autoSpaceDN w:val="0"/>
        <w:adjustRightInd w:val="0"/>
        <w:spacing w:line="288" w:lineRule="auto"/>
        <w:jc w:val="both"/>
      </w:pPr>
    </w:p>
    <w:p w:rsidR="000D5577" w:rsidRPr="0073389C" w:rsidRDefault="000D5577" w:rsidP="000D5577">
      <w:pPr>
        <w:jc w:val="right"/>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rsidR="000D5577" w:rsidRPr="0073389C" w:rsidRDefault="000D5577" w:rsidP="000D5577">
      <w:pPr>
        <w:jc w:val="right"/>
      </w:pPr>
    </w:p>
    <w:p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0"/>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1"/>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2"/>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3"/>
      </w:r>
      <w:r w:rsidRPr="009B4AEF">
        <w:rPr>
          <w:rFonts w:cs="Arial"/>
          <w:color w:val="000000"/>
          <w:szCs w:val="19"/>
          <w:lang w:eastAsia="en-AU"/>
        </w:rPr>
        <w:t xml:space="preserve"> za kalendárny rok príslušného zamestnanca, pričom </w:t>
      </w:r>
      <w:r w:rsidRPr="009B4AEF">
        <w:rPr>
          <w:rFonts w:cs="Arial"/>
          <w:color w:val="000000"/>
          <w:szCs w:val="19"/>
          <w:lang w:eastAsia="en-AU"/>
        </w:rPr>
        <w:lastRenderedPageBreak/>
        <w:t>kumulovaná výška priznaných odmien</w:t>
      </w:r>
      <w:r w:rsidRPr="009B4AEF">
        <w:rPr>
          <w:rStyle w:val="Odkaznapoznmkupodiarou"/>
          <w:rFonts w:cs="Arial"/>
          <w:color w:val="000000"/>
          <w:sz w:val="19"/>
          <w:szCs w:val="19"/>
          <w:lang w:eastAsia="en-AU"/>
        </w:rPr>
        <w:footnoteReference w:id="44"/>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5"/>
      </w:r>
      <w:r w:rsidRPr="0073389C">
        <w:t>.</w:t>
      </w:r>
    </w:p>
    <w:p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w:t>
      </w:r>
      <w:r w:rsidRPr="0073389C">
        <w:lastRenderedPageBreak/>
        <w:t xml:space="preserve">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rsidR="00D91343" w:rsidRPr="0073389C" w:rsidRDefault="00D91343" w:rsidP="0067438F">
      <w:pPr>
        <w:spacing w:before="120" w:after="120" w:line="288" w:lineRule="auto"/>
        <w:jc w:val="both"/>
      </w:pPr>
    </w:p>
    <w:p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6"/>
      </w:r>
    </w:p>
    <w:p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w:t>
      </w:r>
      <w:r w:rsidR="0067100F">
        <w:lastRenderedPageBreak/>
        <w:t>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7"/>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lastRenderedPageBreak/>
        <w:t>ubytovanie v hoteli v zahraničí musia zodpovedať cenám, ktoré sú v danom mieste a čase obvyklé</w:t>
      </w:r>
      <w:r w:rsidR="00B275B2">
        <w:rPr>
          <w:rStyle w:val="Odkaznapoznmkupodiarou"/>
          <w:rFonts w:cs="Arial"/>
          <w:szCs w:val="19"/>
        </w:rPr>
        <w:footnoteReference w:id="48"/>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rsidR="000F684D" w:rsidRPr="0073389C" w:rsidRDefault="000F684D" w:rsidP="000F684D">
      <w:pPr>
        <w:spacing w:line="288" w:lineRule="auto"/>
        <w:jc w:val="both"/>
      </w:pPr>
    </w:p>
    <w:p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9"/>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0"/>
      </w:r>
      <w:r w:rsidRPr="00B13AD8">
        <w:rPr>
          <w:rFonts w:cs="Arial"/>
          <w:szCs w:val="19"/>
        </w:rPr>
        <w:t>, ktorá zahŕňa výdavky na ubytovanie, stravné a cestovné v SR</w:t>
      </w:r>
      <w:r w:rsidRPr="00B13AD8">
        <w:rPr>
          <w:rStyle w:val="Odkaznapoznmkupodiarou"/>
          <w:rFonts w:cs="Arial"/>
          <w:sz w:val="19"/>
          <w:szCs w:val="19"/>
        </w:rPr>
        <w:footnoteReference w:id="51"/>
      </w:r>
      <w:r w:rsidRPr="00B13AD8">
        <w:rPr>
          <w:rFonts w:cs="Arial"/>
          <w:szCs w:val="19"/>
        </w:rPr>
        <w:t xml:space="preserve">. </w:t>
      </w:r>
    </w:p>
    <w:p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52"/>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3"/>
      </w:r>
      <w:r w:rsidRPr="00B13AD8">
        <w:rPr>
          <w:rFonts w:cs="Arial"/>
          <w:szCs w:val="19"/>
        </w:rPr>
        <w:t xml:space="preserve"> za prepravu zahraničného experta do/zo SR je oprávneným výdavkom nad rámec per diems.</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54"/>
      </w:r>
    </w:p>
    <w:p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5"/>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6"/>
      </w:r>
      <w:r w:rsidR="00032465" w:rsidRPr="00032465" w:rsidDel="00EC028B">
        <w:rPr>
          <w:rFonts w:ascii="Arial" w:hAnsi="Arial" w:cs="Arial"/>
          <w:sz w:val="19"/>
          <w:szCs w:val="19"/>
          <w:lang w:eastAsia="en-US"/>
        </w:rPr>
        <w:t xml:space="preserve"> </w:t>
      </w:r>
    </w:p>
    <w:p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w:t>
      </w:r>
      <w:r w:rsidR="008A522F" w:rsidRPr="003E1348">
        <w:rPr>
          <w:rFonts w:cs="Arial"/>
          <w:color w:val="auto"/>
          <w:sz w:val="19"/>
          <w:szCs w:val="19"/>
          <w:lang w:val="sk-SK"/>
        </w:rPr>
        <w:lastRenderedPageBreak/>
        <w:t xml:space="preserve">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7"/>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8"/>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rsidR="000627E6" w:rsidRPr="0073389C" w:rsidRDefault="000627E6" w:rsidP="00024BF3">
      <w:pPr>
        <w:pStyle w:val="Odsekzoznamu"/>
        <w:spacing w:before="120" w:after="120" w:line="288" w:lineRule="auto"/>
        <w:ind w:left="0"/>
        <w:contextualSpacing w:val="0"/>
        <w:jc w:val="both"/>
      </w:pPr>
    </w:p>
    <w:p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lastRenderedPageBreak/>
        <w:t>- ročný daňový odpis sa rovná ¼ hodnoty majetku (500 €);</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rsidR="00636C0F" w:rsidRDefault="00636C0F" w:rsidP="00636C0F">
      <w:pPr>
        <w:pStyle w:val="Odsekzoznamu"/>
        <w:spacing w:before="120" w:after="120" w:line="288" w:lineRule="auto"/>
        <w:ind w:left="426"/>
        <w:contextualSpacing w:val="0"/>
        <w:jc w:val="both"/>
        <w:rPr>
          <w:b/>
        </w:rPr>
      </w:pP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9"/>
      </w:r>
      <w:r w:rsidRPr="0073389C">
        <w:rPr>
          <w:rFonts w:ascii="Arial" w:hAnsi="Arial" w:cs="Arial"/>
          <w:b/>
          <w:sz w:val="19"/>
          <w:szCs w:val="19"/>
          <w:lang w:val="sk-SK" w:eastAsia="en-US"/>
        </w:rPr>
        <w:t xml:space="preserve">. </w:t>
      </w:r>
    </w:p>
    <w:p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0"/>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1"/>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2"/>
      </w:r>
      <w:r w:rsidRPr="0073389C">
        <w:rPr>
          <w:rFonts w:ascii="Arial" w:hAnsi="Arial" w:cs="Arial"/>
          <w:sz w:val="19"/>
          <w:szCs w:val="19"/>
        </w:rPr>
        <w:t xml:space="preserve">); </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lastRenderedPageBreak/>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3"/>
      </w:r>
      <w:r w:rsidRPr="0073389C">
        <w:t xml:space="preserve"> použitého zariadenia je nižšia ako výdavky na obdobné nové zariadenie;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64"/>
      </w:r>
      <w:r w:rsidRPr="0073389C">
        <w:t xml:space="preserve">;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5"/>
      </w:r>
      <w:r w:rsidRPr="0073389C">
        <w:rPr>
          <w:rFonts w:cs="Arial"/>
          <w:b w:val="0"/>
          <w:color w:val="auto"/>
          <w:sz w:val="19"/>
          <w:szCs w:val="19"/>
          <w:lang w:val="sk-SK"/>
        </w:rPr>
        <w:t xml:space="preserve"> nie sú oprávnené, ak:</w:t>
      </w:r>
    </w:p>
    <w:p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rsidR="00636C0F" w:rsidRDefault="00636C0F" w:rsidP="00636C0F">
      <w:pPr>
        <w:spacing w:before="120" w:after="120" w:line="288" w:lineRule="auto"/>
        <w:ind w:left="426"/>
        <w:jc w:val="both"/>
        <w:rPr>
          <w:b/>
        </w:rPr>
      </w:pPr>
    </w:p>
    <w:p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6"/>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7"/>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8"/>
      </w:r>
    </w:p>
    <w:p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w:t>
      </w:r>
      <w:r w:rsidRPr="00F07C32">
        <w:rPr>
          <w:rFonts w:ascii="Arial" w:hAnsi="Arial" w:cs="Arial"/>
          <w:sz w:val="19"/>
          <w:szCs w:val="19"/>
          <w:lang w:eastAsia="en-US"/>
        </w:rPr>
        <w:lastRenderedPageBreak/>
        <w:t xml:space="preserve">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 xml:space="preserve">časového hľadiska predovšetkým postupy podľa článku 65 </w:t>
      </w:r>
      <w:r w:rsidRPr="0099542E">
        <w:rPr>
          <w:rFonts w:cs="Arial"/>
        </w:rPr>
        <w:lastRenderedPageBreak/>
        <w:t>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9"/>
      </w:r>
      <w:r w:rsidRPr="0073389C">
        <w:rPr>
          <w:rFonts w:ascii="Arial" w:hAnsi="Arial" w:cs="Arial"/>
          <w:sz w:val="19"/>
          <w:szCs w:val="19"/>
        </w:rPr>
        <w:t xml:space="preserve">;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70"/>
      </w:r>
      <w:r w:rsidRPr="0073389C">
        <w:rPr>
          <w:rFonts w:ascii="Arial" w:hAnsi="Arial" w:cs="Arial"/>
          <w:sz w:val="19"/>
          <w:szCs w:val="19"/>
        </w:rPr>
        <w:t>;</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1"/>
      </w:r>
      <w:r w:rsidRPr="0073389C">
        <w:rPr>
          <w:rFonts w:ascii="Arial" w:hAnsi="Arial" w:cs="Arial"/>
          <w:sz w:val="19"/>
          <w:szCs w:val="19"/>
        </w:rPr>
        <w:t xml:space="preserve">. </w:t>
      </w:r>
    </w:p>
    <w:p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2"/>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Žiadosť o platbu, monitorovacie správy/údaje, žiadosť o zmenu zmluvy, výkon verejného obstarávania, pracovné výkazy a štúdium dokumentov</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92208D">
        <w:rPr>
          <w:rFonts w:ascii="Arial" w:hAnsi="Arial"/>
          <w:sz w:val="19"/>
          <w:lang w:val="sk-SK" w:eastAsia="en-US"/>
        </w:rPr>
        <w:t> podobne</w:t>
      </w:r>
      <w:r w:rsidR="00C44D39">
        <w:rPr>
          <w:rFonts w:ascii="Arial" w:hAnsi="Arial"/>
          <w:sz w:val="19"/>
          <w:lang w:val="sk-SK" w:eastAsia="en-US"/>
        </w:rPr>
        <w:t>,</w:t>
      </w:r>
    </w:p>
    <w:p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292" w:name="_Toc361131496"/>
      <w:r w:rsidRPr="0073389C">
        <w:rPr>
          <w:rFonts w:ascii="Arial" w:hAnsi="Arial" w:cs="Arial"/>
          <w:b/>
          <w:sz w:val="19"/>
          <w:szCs w:val="19"/>
          <w:lang w:val="sk-SK" w:eastAsia="en-US"/>
        </w:rPr>
        <w:t>Problematika prekrývania sa výdavkov</w:t>
      </w:r>
      <w:bookmarkEnd w:id="292"/>
    </w:p>
    <w:p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3"/>
      </w:r>
      <w:r w:rsidRPr="0073389C">
        <w:rPr>
          <w:rFonts w:ascii="Arial" w:hAnsi="Arial" w:cs="Arial"/>
          <w:sz w:val="19"/>
          <w:szCs w:val="19"/>
        </w:rPr>
        <w:t xml:space="preserve"> a penále, prípadne ďalšie sankčné výdavky, či už dohodnuté v zmluvách alebo vzniknuté z iných príčin; </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4"/>
      </w:r>
      <w:r w:rsidRPr="0073389C">
        <w:rPr>
          <w:rFonts w:ascii="Arial" w:hAnsi="Arial" w:cs="Arial"/>
          <w:sz w:val="19"/>
          <w:szCs w:val="19"/>
        </w:rPr>
        <w:t>;</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rsidR="00AE5A8F" w:rsidRPr="0073389C" w:rsidRDefault="00AE5A8F" w:rsidP="001F73A1">
      <w:pPr>
        <w:pStyle w:val="Nadpis3"/>
        <w:spacing w:line="288" w:lineRule="auto"/>
        <w:ind w:left="567" w:firstLine="0"/>
        <w:rPr>
          <w:lang w:val="sk-SK"/>
        </w:rPr>
      </w:pPr>
      <w:bookmarkStart w:id="293" w:name="_Toc410907859"/>
      <w:bookmarkStart w:id="294" w:name="_Toc440372873"/>
      <w:bookmarkStart w:id="295" w:name="_Toc440636384"/>
      <w:r w:rsidRPr="0073389C">
        <w:rPr>
          <w:lang w:val="sk-SK"/>
        </w:rPr>
        <w:t>Postupy pri žiadosti o platbu</w:t>
      </w:r>
      <w:bookmarkEnd w:id="293"/>
      <w:bookmarkEnd w:id="294"/>
      <w:bookmarkEnd w:id="295"/>
    </w:p>
    <w:p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w:t>
      </w:r>
      <w:r w:rsidR="001E3710" w:rsidRPr="0073389C">
        <w:rPr>
          <w:rFonts w:ascii="Arial" w:hAnsi="Arial" w:cs="Arial"/>
          <w:sz w:val="19"/>
          <w:szCs w:val="19"/>
          <w:lang w:val="sk-SK"/>
        </w:rPr>
        <w:lastRenderedPageBreak/>
        <w:t xml:space="preserve">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5"/>
      </w:r>
      <w:r w:rsidRPr="0073389C">
        <w:t>. Po doplnení ŽoP je vykonaná opätovná administratívna</w:t>
      </w:r>
      <w:r w:rsidR="0080651F">
        <w:t xml:space="preserve"> finančná</w:t>
      </w:r>
      <w:r w:rsidRPr="0073389C">
        <w:t xml:space="preserve"> kontrola.</w:t>
      </w:r>
    </w:p>
    <w:p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6"/>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rsidR="002D4DD9" w:rsidRPr="002D4DD9" w:rsidRDefault="002D4DD9" w:rsidP="002D4DD9">
      <w:pPr>
        <w:pStyle w:val="BodyText1"/>
        <w:spacing w:before="120" w:after="120" w:line="288" w:lineRule="auto"/>
        <w:ind w:left="567"/>
        <w:jc w:val="both"/>
        <w:rPr>
          <w:rFonts w:eastAsia="Helvetica Neue" w:cs="Arial"/>
          <w:szCs w:val="19"/>
          <w:lang w:val="sk-SK"/>
        </w:rPr>
      </w:pPr>
    </w:p>
    <w:p w:rsidR="00AE5A8F" w:rsidRPr="0073389C" w:rsidRDefault="00AE5A8F" w:rsidP="001F73A1">
      <w:pPr>
        <w:pStyle w:val="Nadpis3"/>
        <w:spacing w:before="120" w:after="120" w:line="288" w:lineRule="auto"/>
        <w:ind w:left="567" w:firstLine="0"/>
        <w:rPr>
          <w:lang w:val="sk-SK"/>
        </w:rPr>
      </w:pPr>
      <w:bookmarkStart w:id="296" w:name="_Toc410907860"/>
      <w:bookmarkStart w:id="297" w:name="_Toc440372874"/>
      <w:bookmarkStart w:id="298" w:name="_Toc440636385"/>
      <w:r w:rsidRPr="0073389C">
        <w:rPr>
          <w:lang w:val="sk-SK"/>
        </w:rPr>
        <w:t>Špecifiká jednotlivých systémov financovania</w:t>
      </w:r>
      <w:bookmarkEnd w:id="296"/>
      <w:bookmarkEnd w:id="297"/>
      <w:bookmarkEnd w:id="298"/>
    </w:p>
    <w:p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rsidR="00AE5A8F" w:rsidRPr="0073389C" w:rsidRDefault="00AE5A8F" w:rsidP="00CF7FC1">
      <w:pPr>
        <w:autoSpaceDE w:val="0"/>
        <w:autoSpaceDN w:val="0"/>
        <w:adjustRightInd w:val="0"/>
        <w:spacing w:before="120" w:after="120" w:line="288" w:lineRule="auto"/>
        <w:jc w:val="both"/>
      </w:pPr>
      <w:r w:rsidRPr="0073389C">
        <w:lastRenderedPageBreak/>
        <w:t>Pri využití systému predfinancovania sa vyplácanie prijímateľa – štátnej rozpočtovej organizácie uskutočňuje v dvoch etapách – etape poskytnutia predfinancovania a etape zúčtovania poskytnutého predfinancovania.</w:t>
      </w:r>
    </w:p>
    <w:p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rsidR="00AE5A8F" w:rsidRPr="0073389C" w:rsidRDefault="00AE5A8F" w:rsidP="00CF7FC1">
      <w:pPr>
        <w:autoSpaceDE w:val="0"/>
        <w:autoSpaceDN w:val="0"/>
        <w:adjustRightInd w:val="0"/>
        <w:spacing w:before="120" w:after="120" w:line="288" w:lineRule="auto"/>
        <w:jc w:val="both"/>
      </w:pPr>
    </w:p>
    <w:p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rsidR="00AE1A0E" w:rsidRPr="00BB706D" w:rsidRDefault="00AE1A0E" w:rsidP="00147E0C">
      <w:pPr>
        <w:pStyle w:val="BodyText1"/>
        <w:spacing w:line="276" w:lineRule="auto"/>
        <w:jc w:val="both"/>
        <w:rPr>
          <w:rFonts w:cs="Arial"/>
          <w:color w:val="auto"/>
          <w:szCs w:val="19"/>
          <w:lang w:val="sk-SK"/>
        </w:rPr>
      </w:pPr>
    </w:p>
    <w:p w:rsidR="00AE5A8F" w:rsidRPr="0073389C" w:rsidRDefault="00AE5A8F" w:rsidP="00CF7FC1">
      <w:pPr>
        <w:spacing w:before="120" w:after="120" w:line="288" w:lineRule="auto"/>
        <w:jc w:val="both"/>
        <w:rPr>
          <w:b/>
        </w:rPr>
      </w:pPr>
      <w:r w:rsidRPr="0073389C">
        <w:rPr>
          <w:b/>
        </w:rPr>
        <w:lastRenderedPageBreak/>
        <w:t>Systém zálohových platieb</w:t>
      </w:r>
    </w:p>
    <w:p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7"/>
      </w:r>
      <w:r w:rsidR="00AE5A8F" w:rsidRPr="0073389C">
        <w:t>:</w:t>
      </w:r>
    </w:p>
    <w:p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rsidTr="00D22203">
        <w:trPr>
          <w:trHeight w:val="703"/>
        </w:trPr>
        <w:tc>
          <w:tcPr>
            <w:tcW w:w="1808" w:type="dxa"/>
            <w:shd w:val="clear" w:color="auto" w:fill="BFBFBF" w:themeFill="background1" w:themeFillShade="BF"/>
          </w:tcPr>
          <w:p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rsidR="00D22203" w:rsidRPr="003A2FA6" w:rsidRDefault="00D22203" w:rsidP="00D22203">
            <w:pPr>
              <w:jc w:val="center"/>
            </w:pPr>
            <w:r w:rsidRPr="003A2FA6">
              <w:t>=</w:t>
            </w:r>
          </w:p>
        </w:tc>
        <w:tc>
          <w:tcPr>
            <w:tcW w:w="532" w:type="dxa"/>
            <w:shd w:val="clear" w:color="auto" w:fill="BFBFBF" w:themeFill="background1" w:themeFillShade="BF"/>
          </w:tcPr>
          <w:p w:rsidR="00D22203" w:rsidRPr="003A2FA6" w:rsidRDefault="00D22203" w:rsidP="00D22203">
            <w:pPr>
              <w:jc w:val="center"/>
            </w:pPr>
            <w:r w:rsidRPr="003A2FA6">
              <w:t>0,4</w:t>
            </w:r>
          </w:p>
        </w:tc>
        <w:tc>
          <w:tcPr>
            <w:tcW w:w="466" w:type="dxa"/>
            <w:shd w:val="clear" w:color="auto" w:fill="BFBFBF" w:themeFill="background1" w:themeFillShade="BF"/>
          </w:tcPr>
          <w:p w:rsidR="00D22203" w:rsidRPr="003A2FA6" w:rsidRDefault="00D22203" w:rsidP="00D22203">
            <w:pPr>
              <w:jc w:val="center"/>
            </w:pPr>
            <w:r w:rsidRPr="003A2FA6">
              <w:t>x</w:t>
            </w:r>
          </w:p>
        </w:tc>
        <w:tc>
          <w:tcPr>
            <w:tcW w:w="5425" w:type="dxa"/>
            <w:shd w:val="clear" w:color="auto" w:fill="BFBFBF" w:themeFill="background1" w:themeFillShade="BF"/>
          </w:tcPr>
          <w:p w:rsidR="00D22203" w:rsidRPr="003A2FA6" w:rsidRDefault="00D22203" w:rsidP="00D22203">
            <w:pPr>
              <w:jc w:val="center"/>
            </w:pPr>
            <w:r w:rsidRPr="003A2FA6">
              <w:t>(suma nenávratného finančného príspevku – vyčerpaná suma nenávratného finančného príspevku (zdroj EÚ a ŠR))</w:t>
            </w:r>
          </w:p>
        </w:tc>
      </w:tr>
    </w:tbl>
    <w:p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rsidTr="00D22203">
        <w:trPr>
          <w:trHeight w:val="279"/>
        </w:trPr>
        <w:tc>
          <w:tcPr>
            <w:tcW w:w="1628" w:type="dxa"/>
            <w:vMerge w:val="restart"/>
            <w:shd w:val="clear" w:color="auto" w:fill="BFBFBF" w:themeFill="background1" w:themeFillShade="BF"/>
          </w:tcPr>
          <w:p w:rsidR="00D22203" w:rsidRPr="003A2FA6" w:rsidRDefault="00D22203" w:rsidP="00D22203">
            <w:pPr>
              <w:jc w:val="center"/>
            </w:pPr>
            <w:r w:rsidRPr="003A2FA6">
              <w:t xml:space="preserve">maximálna výška prvej </w:t>
            </w:r>
            <w:r w:rsidRPr="003A2FA6">
              <w:lastRenderedPageBreak/>
              <w:t>poskytnutej zálohovej platby</w:t>
            </w:r>
          </w:p>
        </w:tc>
        <w:tc>
          <w:tcPr>
            <w:tcW w:w="561" w:type="dxa"/>
            <w:vMerge w:val="restart"/>
            <w:shd w:val="clear" w:color="auto" w:fill="BFBFBF" w:themeFill="background1" w:themeFillShade="BF"/>
          </w:tcPr>
          <w:p w:rsidR="00D22203" w:rsidRPr="003A2FA6" w:rsidRDefault="00D22203" w:rsidP="00D22203">
            <w:pPr>
              <w:jc w:val="center"/>
            </w:pPr>
            <w:r w:rsidRPr="003A2FA6">
              <w:lastRenderedPageBreak/>
              <w:t>=</w:t>
            </w:r>
          </w:p>
        </w:tc>
        <w:tc>
          <w:tcPr>
            <w:tcW w:w="532" w:type="dxa"/>
            <w:vMerge w:val="restart"/>
            <w:shd w:val="clear" w:color="auto" w:fill="BFBFBF" w:themeFill="background1" w:themeFillShade="BF"/>
          </w:tcPr>
          <w:p w:rsidR="00D22203" w:rsidRPr="003A2FA6" w:rsidRDefault="00D22203" w:rsidP="00D22203">
            <w:pPr>
              <w:jc w:val="center"/>
            </w:pPr>
            <w:r w:rsidRPr="003A2FA6">
              <w:t>0,4</w:t>
            </w:r>
          </w:p>
        </w:tc>
        <w:tc>
          <w:tcPr>
            <w:tcW w:w="466" w:type="dxa"/>
            <w:vMerge w:val="restart"/>
            <w:shd w:val="clear" w:color="auto" w:fill="BFBFBF" w:themeFill="background1" w:themeFillShade="BF"/>
          </w:tcPr>
          <w:p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rsidR="00D22203" w:rsidRPr="003A2FA6" w:rsidRDefault="00D22203" w:rsidP="00D22203">
            <w:pPr>
              <w:jc w:val="center"/>
            </w:pPr>
            <w:r w:rsidRPr="003A2FA6">
              <w:t>x</w:t>
            </w:r>
          </w:p>
        </w:tc>
        <w:tc>
          <w:tcPr>
            <w:tcW w:w="1116" w:type="dxa"/>
            <w:vMerge w:val="restart"/>
            <w:shd w:val="clear" w:color="auto" w:fill="BFBFBF" w:themeFill="background1" w:themeFillShade="BF"/>
          </w:tcPr>
          <w:p w:rsidR="00D22203" w:rsidRPr="003A2FA6" w:rsidRDefault="00D22203" w:rsidP="00D22203">
            <w:pPr>
              <w:jc w:val="center"/>
            </w:pPr>
            <w:r w:rsidRPr="003A2FA6">
              <w:t>12</w:t>
            </w:r>
          </w:p>
        </w:tc>
      </w:tr>
      <w:tr w:rsidR="00D22203" w:rsidRPr="003A2FA6" w:rsidTr="00D22203">
        <w:trPr>
          <w:trHeight w:val="305"/>
        </w:trPr>
        <w:tc>
          <w:tcPr>
            <w:tcW w:w="1628" w:type="dxa"/>
            <w:vMerge/>
            <w:shd w:val="clear" w:color="auto" w:fill="BFBFBF" w:themeFill="background1" w:themeFillShade="BF"/>
          </w:tcPr>
          <w:p w:rsidR="00D22203" w:rsidRPr="003A2FA6" w:rsidRDefault="00D22203" w:rsidP="00D22203">
            <w:pPr>
              <w:jc w:val="center"/>
            </w:pPr>
          </w:p>
        </w:tc>
        <w:tc>
          <w:tcPr>
            <w:tcW w:w="561" w:type="dxa"/>
            <w:vMerge/>
            <w:shd w:val="clear" w:color="auto" w:fill="BFBFBF" w:themeFill="background1" w:themeFillShade="BF"/>
          </w:tcPr>
          <w:p w:rsidR="00D22203" w:rsidRPr="003A2FA6" w:rsidRDefault="00D22203" w:rsidP="00D22203">
            <w:pPr>
              <w:jc w:val="center"/>
            </w:pPr>
          </w:p>
        </w:tc>
        <w:tc>
          <w:tcPr>
            <w:tcW w:w="532" w:type="dxa"/>
            <w:vMerge/>
            <w:shd w:val="clear" w:color="auto" w:fill="BFBFBF" w:themeFill="background1" w:themeFillShade="BF"/>
          </w:tcPr>
          <w:p w:rsidR="00D22203" w:rsidRPr="003A2FA6" w:rsidRDefault="00D22203" w:rsidP="00D22203">
            <w:pPr>
              <w:jc w:val="center"/>
            </w:pPr>
          </w:p>
        </w:tc>
        <w:tc>
          <w:tcPr>
            <w:tcW w:w="466" w:type="dxa"/>
            <w:vMerge/>
            <w:shd w:val="clear" w:color="auto" w:fill="BFBFBF" w:themeFill="background1" w:themeFillShade="BF"/>
          </w:tcPr>
          <w:p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rsidR="00D22203" w:rsidRPr="003A2FA6" w:rsidRDefault="00D22203" w:rsidP="00D22203">
            <w:pPr>
              <w:jc w:val="center"/>
            </w:pPr>
          </w:p>
        </w:tc>
        <w:tc>
          <w:tcPr>
            <w:tcW w:w="1116" w:type="dxa"/>
            <w:vMerge/>
            <w:shd w:val="clear" w:color="auto" w:fill="BFBFBF" w:themeFill="background1" w:themeFillShade="BF"/>
          </w:tcPr>
          <w:p w:rsidR="00D22203" w:rsidRPr="003A2FA6" w:rsidRDefault="00D22203" w:rsidP="00D22203">
            <w:pPr>
              <w:jc w:val="center"/>
            </w:pPr>
          </w:p>
        </w:tc>
      </w:tr>
    </w:tbl>
    <w:p w:rsidR="00D22203" w:rsidRPr="003A2FA6" w:rsidRDefault="00D22203" w:rsidP="00D22203">
      <w:pPr>
        <w:numPr>
          <w:ilvl w:val="0"/>
          <w:numId w:val="92"/>
        </w:numPr>
        <w:spacing w:before="120" w:after="120"/>
        <w:ind w:left="567" w:hanging="283"/>
        <w:jc w:val="both"/>
      </w:pPr>
      <w:r w:rsidRPr="003A2FA6">
        <w:lastRenderedPageBreak/>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rsidTr="00D22203">
        <w:trPr>
          <w:trHeight w:val="279"/>
        </w:trPr>
        <w:tc>
          <w:tcPr>
            <w:tcW w:w="1628" w:type="dxa"/>
            <w:shd w:val="clear" w:color="auto" w:fill="BFBFBF" w:themeFill="background1" w:themeFillShade="BF"/>
          </w:tcPr>
          <w:p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rsidR="00D22203" w:rsidRPr="003A2FA6" w:rsidRDefault="00D22203" w:rsidP="00D22203">
            <w:pPr>
              <w:jc w:val="center"/>
            </w:pPr>
            <w:r w:rsidRPr="003A2FA6">
              <w:t>=</w:t>
            </w:r>
          </w:p>
        </w:tc>
        <w:tc>
          <w:tcPr>
            <w:tcW w:w="532" w:type="dxa"/>
            <w:shd w:val="clear" w:color="auto" w:fill="BFBFBF" w:themeFill="background1" w:themeFillShade="BF"/>
          </w:tcPr>
          <w:p w:rsidR="00D22203" w:rsidRPr="003A2FA6" w:rsidRDefault="00D22203" w:rsidP="00D22203">
            <w:pPr>
              <w:jc w:val="center"/>
            </w:pPr>
            <w:r w:rsidRPr="003A2FA6">
              <w:t>0,4</w:t>
            </w:r>
          </w:p>
        </w:tc>
        <w:tc>
          <w:tcPr>
            <w:tcW w:w="466" w:type="dxa"/>
            <w:shd w:val="clear" w:color="auto" w:fill="BFBFBF" w:themeFill="background1" w:themeFillShade="BF"/>
          </w:tcPr>
          <w:p w:rsidR="00D22203" w:rsidRPr="003A2FA6" w:rsidRDefault="00D22203" w:rsidP="00D22203">
            <w:pPr>
              <w:jc w:val="center"/>
            </w:pPr>
            <w:r w:rsidRPr="003A2FA6">
              <w:t>x</w:t>
            </w:r>
          </w:p>
        </w:tc>
        <w:tc>
          <w:tcPr>
            <w:tcW w:w="5632" w:type="dxa"/>
            <w:shd w:val="clear" w:color="auto" w:fill="BFBFBF" w:themeFill="background1" w:themeFillShade="BF"/>
          </w:tcPr>
          <w:p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rsidR="00D22203" w:rsidRPr="003A2FA6" w:rsidRDefault="00D22203" w:rsidP="00D22203">
            <w:pPr>
              <w:jc w:val="center"/>
            </w:pPr>
            <w:r w:rsidRPr="003A2FA6">
              <w:t>– vyčerpaná suma nenávratného finančného príspevku na predmetných položkách (zdroj EÚ a ŠR)</w:t>
            </w:r>
          </w:p>
        </w:tc>
      </w:tr>
    </w:tbl>
    <w:p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rsidTr="00D22203">
        <w:trPr>
          <w:trHeight w:val="703"/>
        </w:trPr>
        <w:tc>
          <w:tcPr>
            <w:tcW w:w="1808" w:type="dxa"/>
            <w:shd w:val="clear" w:color="auto" w:fill="BFBFBF" w:themeFill="background1" w:themeFillShade="BF"/>
          </w:tcPr>
          <w:p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rsidR="00D22203" w:rsidRPr="003A2FA6" w:rsidRDefault="00D22203" w:rsidP="00D22203">
            <w:pPr>
              <w:jc w:val="center"/>
            </w:pPr>
            <w:r w:rsidRPr="003A2FA6">
              <w:t>=</w:t>
            </w:r>
          </w:p>
        </w:tc>
        <w:tc>
          <w:tcPr>
            <w:tcW w:w="608" w:type="dxa"/>
            <w:shd w:val="clear" w:color="auto" w:fill="BFBFBF" w:themeFill="background1" w:themeFillShade="BF"/>
          </w:tcPr>
          <w:p w:rsidR="00D22203" w:rsidRPr="003A2FA6" w:rsidRDefault="00D22203" w:rsidP="00D22203">
            <w:pPr>
              <w:jc w:val="center"/>
            </w:pPr>
            <w:r w:rsidRPr="003A2FA6">
              <w:t>0,4</w:t>
            </w:r>
          </w:p>
        </w:tc>
        <w:tc>
          <w:tcPr>
            <w:tcW w:w="643" w:type="dxa"/>
            <w:shd w:val="clear" w:color="auto" w:fill="BFBFBF" w:themeFill="background1" w:themeFillShade="BF"/>
          </w:tcPr>
          <w:p w:rsidR="00D22203" w:rsidRPr="003A2FA6" w:rsidRDefault="00D22203" w:rsidP="00D22203">
            <w:pPr>
              <w:jc w:val="center"/>
            </w:pPr>
            <w:r w:rsidRPr="003A2FA6">
              <w:t>x</w:t>
            </w:r>
          </w:p>
        </w:tc>
        <w:tc>
          <w:tcPr>
            <w:tcW w:w="5209" w:type="dxa"/>
            <w:shd w:val="clear" w:color="auto" w:fill="BFBFBF" w:themeFill="background1" w:themeFillShade="BF"/>
          </w:tcPr>
          <w:p w:rsidR="00D22203" w:rsidRPr="003A2FA6" w:rsidRDefault="00D22203" w:rsidP="00D22203">
            <w:pPr>
              <w:jc w:val="center"/>
            </w:pPr>
            <w:r w:rsidRPr="003A2FA6">
              <w:t>(suma nenávratného finančného príspevku po zmene – vyčerpaná suma nenávratného finančného príspevku (zdroj EÚ a ŠR))</w:t>
            </w:r>
          </w:p>
        </w:tc>
      </w:tr>
    </w:tbl>
    <w:p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rsidTr="00D22203">
        <w:trPr>
          <w:trHeight w:val="279"/>
        </w:trPr>
        <w:tc>
          <w:tcPr>
            <w:tcW w:w="1628" w:type="dxa"/>
            <w:vMerge w:val="restart"/>
            <w:shd w:val="clear" w:color="auto" w:fill="BFBFBF" w:themeFill="background1" w:themeFillShade="BF"/>
          </w:tcPr>
          <w:p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rsidR="00D22203" w:rsidRPr="003A2FA6" w:rsidRDefault="00D22203" w:rsidP="00D22203">
            <w:pPr>
              <w:jc w:val="center"/>
            </w:pPr>
            <w:r w:rsidRPr="003A2FA6">
              <w:t>=</w:t>
            </w:r>
          </w:p>
        </w:tc>
        <w:tc>
          <w:tcPr>
            <w:tcW w:w="532" w:type="dxa"/>
            <w:vMerge w:val="restart"/>
            <w:shd w:val="clear" w:color="auto" w:fill="BFBFBF" w:themeFill="background1" w:themeFillShade="BF"/>
          </w:tcPr>
          <w:p w:rsidR="00D22203" w:rsidRPr="003A2FA6" w:rsidRDefault="00D22203" w:rsidP="00D22203">
            <w:pPr>
              <w:jc w:val="center"/>
            </w:pPr>
            <w:r w:rsidRPr="003A2FA6">
              <w:t>0,4</w:t>
            </w:r>
          </w:p>
        </w:tc>
        <w:tc>
          <w:tcPr>
            <w:tcW w:w="466" w:type="dxa"/>
            <w:vMerge w:val="restart"/>
            <w:shd w:val="clear" w:color="auto" w:fill="BFBFBF" w:themeFill="background1" w:themeFillShade="BF"/>
          </w:tcPr>
          <w:p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rsidR="00D22203" w:rsidRPr="003A2FA6" w:rsidRDefault="00D22203" w:rsidP="00D22203">
            <w:pPr>
              <w:jc w:val="center"/>
            </w:pPr>
            <w:r w:rsidRPr="003A2FA6">
              <w:t>x</w:t>
            </w:r>
          </w:p>
        </w:tc>
        <w:tc>
          <w:tcPr>
            <w:tcW w:w="930" w:type="dxa"/>
            <w:vMerge w:val="restart"/>
            <w:shd w:val="clear" w:color="auto" w:fill="BFBFBF" w:themeFill="background1" w:themeFillShade="BF"/>
          </w:tcPr>
          <w:p w:rsidR="00D22203" w:rsidRPr="003A2FA6" w:rsidRDefault="00D22203" w:rsidP="00D22203">
            <w:pPr>
              <w:jc w:val="center"/>
            </w:pPr>
            <w:r w:rsidRPr="003A2FA6">
              <w:t>12</w:t>
            </w:r>
          </w:p>
        </w:tc>
      </w:tr>
      <w:tr w:rsidR="00D22203" w:rsidRPr="003A2FA6" w:rsidTr="00D22203">
        <w:trPr>
          <w:trHeight w:val="305"/>
        </w:trPr>
        <w:tc>
          <w:tcPr>
            <w:tcW w:w="1628" w:type="dxa"/>
            <w:vMerge/>
            <w:shd w:val="clear" w:color="auto" w:fill="BFBFBF" w:themeFill="background1" w:themeFillShade="BF"/>
          </w:tcPr>
          <w:p w:rsidR="00D22203" w:rsidRPr="003A2FA6" w:rsidRDefault="00D22203" w:rsidP="00D22203">
            <w:pPr>
              <w:jc w:val="center"/>
            </w:pPr>
          </w:p>
        </w:tc>
        <w:tc>
          <w:tcPr>
            <w:tcW w:w="561" w:type="dxa"/>
            <w:vMerge/>
            <w:shd w:val="clear" w:color="auto" w:fill="BFBFBF" w:themeFill="background1" w:themeFillShade="BF"/>
          </w:tcPr>
          <w:p w:rsidR="00D22203" w:rsidRPr="003A2FA6" w:rsidRDefault="00D22203" w:rsidP="00D22203">
            <w:pPr>
              <w:jc w:val="center"/>
            </w:pPr>
          </w:p>
        </w:tc>
        <w:tc>
          <w:tcPr>
            <w:tcW w:w="532" w:type="dxa"/>
            <w:vMerge/>
            <w:shd w:val="clear" w:color="auto" w:fill="BFBFBF" w:themeFill="background1" w:themeFillShade="BF"/>
          </w:tcPr>
          <w:p w:rsidR="00D22203" w:rsidRPr="003A2FA6" w:rsidRDefault="00D22203" w:rsidP="00D22203">
            <w:pPr>
              <w:jc w:val="center"/>
            </w:pPr>
          </w:p>
        </w:tc>
        <w:tc>
          <w:tcPr>
            <w:tcW w:w="466" w:type="dxa"/>
            <w:vMerge/>
            <w:shd w:val="clear" w:color="auto" w:fill="BFBFBF" w:themeFill="background1" w:themeFillShade="BF"/>
          </w:tcPr>
          <w:p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rsidR="00D22203" w:rsidRPr="003A2FA6" w:rsidRDefault="00D22203" w:rsidP="00D22203">
            <w:pPr>
              <w:jc w:val="center"/>
            </w:pPr>
          </w:p>
        </w:tc>
        <w:tc>
          <w:tcPr>
            <w:tcW w:w="930" w:type="dxa"/>
            <w:vMerge/>
            <w:shd w:val="clear" w:color="auto" w:fill="BFBFBF" w:themeFill="background1" w:themeFillShade="BF"/>
          </w:tcPr>
          <w:p w:rsidR="00D22203" w:rsidRPr="003A2FA6" w:rsidRDefault="00D22203" w:rsidP="00D22203">
            <w:pPr>
              <w:jc w:val="center"/>
            </w:pPr>
          </w:p>
        </w:tc>
      </w:tr>
    </w:tbl>
    <w:p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rsidTr="00D22203">
        <w:trPr>
          <w:trHeight w:val="279"/>
        </w:trPr>
        <w:tc>
          <w:tcPr>
            <w:tcW w:w="1628" w:type="dxa"/>
            <w:shd w:val="clear" w:color="auto" w:fill="BFBFBF" w:themeFill="background1" w:themeFillShade="BF"/>
          </w:tcPr>
          <w:p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rsidR="00D22203" w:rsidRPr="003A2FA6" w:rsidRDefault="00D22203" w:rsidP="00D22203">
            <w:pPr>
              <w:jc w:val="center"/>
            </w:pPr>
            <w:r w:rsidRPr="003A2FA6">
              <w:t>=</w:t>
            </w:r>
          </w:p>
        </w:tc>
        <w:tc>
          <w:tcPr>
            <w:tcW w:w="532" w:type="dxa"/>
            <w:shd w:val="clear" w:color="auto" w:fill="BFBFBF" w:themeFill="background1" w:themeFillShade="BF"/>
          </w:tcPr>
          <w:p w:rsidR="00D22203" w:rsidRPr="003A2FA6" w:rsidRDefault="00D22203" w:rsidP="00D22203">
            <w:pPr>
              <w:jc w:val="center"/>
            </w:pPr>
            <w:r w:rsidRPr="003A2FA6">
              <w:t>0,4</w:t>
            </w:r>
          </w:p>
        </w:tc>
        <w:tc>
          <w:tcPr>
            <w:tcW w:w="681" w:type="dxa"/>
            <w:shd w:val="clear" w:color="auto" w:fill="BFBFBF" w:themeFill="background1" w:themeFillShade="BF"/>
          </w:tcPr>
          <w:p w:rsidR="00D22203" w:rsidRPr="003A2FA6" w:rsidRDefault="00D22203" w:rsidP="00D22203">
            <w:pPr>
              <w:jc w:val="center"/>
            </w:pPr>
            <w:r w:rsidRPr="003A2FA6">
              <w:t>x</w:t>
            </w:r>
          </w:p>
        </w:tc>
        <w:tc>
          <w:tcPr>
            <w:tcW w:w="5419" w:type="dxa"/>
            <w:shd w:val="clear" w:color="auto" w:fill="BFBFBF" w:themeFill="background1" w:themeFillShade="BF"/>
          </w:tcPr>
          <w:p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rsidR="00D22203" w:rsidRPr="003A2FA6" w:rsidRDefault="00D22203" w:rsidP="00D22203">
            <w:pPr>
              <w:jc w:val="center"/>
            </w:pPr>
            <w:r w:rsidRPr="003A2FA6">
              <w:t>– vyčerpaná suma nenávratného finančného príspevku na predmetných položkách (zdroj EÚ a ŠR)</w:t>
            </w:r>
          </w:p>
        </w:tc>
      </w:tr>
    </w:tbl>
    <w:p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lastRenderedPageBreak/>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rsidR="00434F2E" w:rsidRDefault="00434F2E" w:rsidP="00CF7FC1">
      <w:pPr>
        <w:tabs>
          <w:tab w:val="left" w:pos="360"/>
        </w:tabs>
        <w:autoSpaceDE w:val="0"/>
        <w:autoSpaceDN w:val="0"/>
        <w:adjustRightInd w:val="0"/>
        <w:spacing w:before="120" w:after="120" w:line="288" w:lineRule="auto"/>
        <w:jc w:val="both"/>
        <w:rPr>
          <w:b/>
        </w:rPr>
      </w:pPr>
    </w:p>
    <w:p w:rsidR="00AE1A0E" w:rsidRDefault="00AE1A0E" w:rsidP="00CF7FC1">
      <w:pPr>
        <w:autoSpaceDE w:val="0"/>
        <w:autoSpaceDN w:val="0"/>
        <w:adjustRightInd w:val="0"/>
        <w:spacing w:before="120" w:after="120" w:line="288" w:lineRule="auto"/>
        <w:jc w:val="both"/>
      </w:pPr>
    </w:p>
    <w:p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rsidR="003D2459" w:rsidRPr="0073389C" w:rsidRDefault="003D2459" w:rsidP="00CF7FC1">
      <w:pPr>
        <w:autoSpaceDE w:val="0"/>
        <w:autoSpaceDN w:val="0"/>
        <w:adjustRightInd w:val="0"/>
        <w:spacing w:before="120" w:after="120" w:line="288" w:lineRule="auto"/>
        <w:jc w:val="both"/>
      </w:pPr>
    </w:p>
    <w:p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rsidR="00F07C82" w:rsidRPr="0073389C" w:rsidRDefault="001D3A7D" w:rsidP="00CF7FC1">
      <w:pPr>
        <w:autoSpaceDE w:val="0"/>
        <w:autoSpaceDN w:val="0"/>
        <w:adjustRightInd w:val="0"/>
        <w:spacing w:before="120" w:after="120" w:line="288" w:lineRule="auto"/>
        <w:jc w:val="both"/>
      </w:pPr>
      <w:r w:rsidRPr="0073389C">
        <w:lastRenderedPageBreak/>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rsidR="00AE5A8F" w:rsidRPr="0073389C" w:rsidRDefault="00AE5A8F" w:rsidP="00CF7FC1">
      <w:pPr>
        <w:autoSpaceDE w:val="0"/>
        <w:autoSpaceDN w:val="0"/>
        <w:adjustRightInd w:val="0"/>
        <w:spacing w:before="120" w:after="120" w:line="288" w:lineRule="auto"/>
        <w:jc w:val="both"/>
      </w:pP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lastRenderedPageBreak/>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lastRenderedPageBreak/>
        <w:t xml:space="preserve">Etapa refundácie </w:t>
      </w:r>
    </w:p>
    <w:p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rsidR="00AE1A0E" w:rsidRPr="00386AC5" w:rsidRDefault="00AE1A0E" w:rsidP="00AE1A0E">
      <w:pPr>
        <w:spacing w:before="120" w:after="120" w:line="288" w:lineRule="auto"/>
        <w:jc w:val="both"/>
        <w:rPr>
          <w:b/>
        </w:rPr>
      </w:pPr>
      <w:r w:rsidRPr="00386AC5">
        <w:rPr>
          <w:b/>
        </w:rPr>
        <w:t>Všeobecné pokyny k ŽoP</w:t>
      </w:r>
    </w:p>
    <w:p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8"/>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rsidR="00732626" w:rsidRPr="0073389C" w:rsidRDefault="00732626" w:rsidP="00CF7FC1">
      <w:pPr>
        <w:pStyle w:val="Bulletslevel1"/>
        <w:ind w:left="567" w:hanging="283"/>
        <w:rPr>
          <w:lang w:val="sk-SK"/>
        </w:rPr>
      </w:pPr>
      <w:r w:rsidRPr="0073389C">
        <w:rPr>
          <w:lang w:val="sk-SK"/>
        </w:rPr>
        <w:t>celý názov prijímateľa,</w:t>
      </w:r>
    </w:p>
    <w:p w:rsidR="00732626" w:rsidRPr="0073389C" w:rsidRDefault="00732626" w:rsidP="00CF7FC1">
      <w:pPr>
        <w:pStyle w:val="Bulletslevel1"/>
        <w:ind w:left="567" w:hanging="283"/>
        <w:rPr>
          <w:lang w:val="sk-SK"/>
        </w:rPr>
      </w:pPr>
      <w:r w:rsidRPr="0073389C">
        <w:rPr>
          <w:lang w:val="sk-SK"/>
        </w:rPr>
        <w:t>presná adresa prijímateľa,</w:t>
      </w:r>
    </w:p>
    <w:p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rsidR="00732626" w:rsidRPr="0073389C" w:rsidRDefault="00732626" w:rsidP="00CF7FC1">
      <w:pPr>
        <w:pStyle w:val="Bulletslevel1"/>
        <w:ind w:left="567" w:hanging="283"/>
        <w:rPr>
          <w:lang w:val="sk-SK"/>
        </w:rPr>
      </w:pPr>
      <w:r w:rsidRPr="0073389C">
        <w:rPr>
          <w:lang w:val="sk-SK"/>
        </w:rPr>
        <w:t>názov projektu,</w:t>
      </w:r>
    </w:p>
    <w:p w:rsidR="00732626" w:rsidRPr="0073389C" w:rsidRDefault="00732626" w:rsidP="00CF7FC1">
      <w:pPr>
        <w:pStyle w:val="Bulletslevel1"/>
        <w:ind w:left="567" w:hanging="283"/>
        <w:rPr>
          <w:lang w:val="sk-SK"/>
        </w:rPr>
      </w:pPr>
      <w:r w:rsidRPr="0073389C">
        <w:rPr>
          <w:lang w:val="sk-SK"/>
        </w:rPr>
        <w:t>nápis „Žiadosť o platbu - NEOTVÁRAŤ“.</w:t>
      </w:r>
    </w:p>
    <w:p w:rsidR="007A0798" w:rsidRPr="0073389C" w:rsidRDefault="007A0798" w:rsidP="00CF7FC1">
      <w:pPr>
        <w:pStyle w:val="Bulletslevel1"/>
        <w:ind w:left="567" w:hanging="283"/>
        <w:rPr>
          <w:lang w:val="sk-SK"/>
        </w:rPr>
      </w:pPr>
      <w:r w:rsidRPr="0073389C">
        <w:rPr>
          <w:lang w:val="sk-SK"/>
        </w:rPr>
        <w:t>Adresa doručenia ŽoP:</w:t>
      </w:r>
    </w:p>
    <w:p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9"/>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80"/>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w:t>
      </w:r>
      <w:r w:rsidRPr="0073389C">
        <w:rPr>
          <w:rFonts w:ascii="Arial" w:hAnsi="Arial" w:cs="Arial"/>
          <w:sz w:val="19"/>
          <w:szCs w:val="19"/>
          <w:lang w:val="sk-SK"/>
        </w:rPr>
        <w:lastRenderedPageBreak/>
        <w:t xml:space="preserve">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rsidR="00AE5A8F" w:rsidRPr="0073389C" w:rsidRDefault="00AE5A8F" w:rsidP="00CF7FC1">
      <w:pPr>
        <w:pStyle w:val="Zkladntext"/>
        <w:spacing w:before="120" w:after="120" w:line="288" w:lineRule="auto"/>
        <w:rPr>
          <w:rFonts w:ascii="Arial" w:hAnsi="Arial" w:cs="Arial"/>
          <w:sz w:val="20"/>
          <w:szCs w:val="20"/>
          <w:lang w:val="sk-SK"/>
        </w:rPr>
      </w:pPr>
    </w:p>
    <w:p w:rsidR="009D7F63" w:rsidRPr="0073389C" w:rsidRDefault="009D7F63" w:rsidP="009D7F63">
      <w:pPr>
        <w:pStyle w:val="Nadpis3"/>
        <w:spacing w:line="288" w:lineRule="auto"/>
        <w:ind w:left="567" w:firstLine="0"/>
        <w:rPr>
          <w:lang w:val="sk-SK" w:eastAsia="cs-CZ"/>
        </w:rPr>
      </w:pPr>
      <w:bookmarkStart w:id="299" w:name="_Toc410907861"/>
      <w:bookmarkStart w:id="300" w:name="_Toc440372875"/>
      <w:bookmarkStart w:id="301" w:name="_Toc440636386"/>
      <w:r w:rsidRPr="0073389C">
        <w:rPr>
          <w:caps/>
          <w:lang w:val="sk-SK" w:eastAsia="cs-CZ"/>
        </w:rPr>
        <w:t>Ú</w:t>
      </w:r>
      <w:r w:rsidRPr="0073389C">
        <w:rPr>
          <w:lang w:val="sk-SK" w:eastAsia="cs-CZ"/>
        </w:rPr>
        <w:t>čtovné doklady a ich prílohy</w:t>
      </w:r>
      <w:bookmarkEnd w:id="299"/>
      <w:bookmarkEnd w:id="300"/>
      <w:bookmarkEnd w:id="301"/>
    </w:p>
    <w:p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1"/>
      </w:r>
      <w:r w:rsidRPr="0073389C">
        <w:rPr>
          <w:rFonts w:ascii="Arial" w:hAnsi="Arial" w:cs="Arial"/>
          <w:sz w:val="19"/>
          <w:szCs w:val="19"/>
          <w:lang w:val="sk-SK" w:eastAsia="cs-CZ"/>
        </w:rPr>
        <w:t xml:space="preserve">.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Predložené účtovné doklady, ktoré nespĺňajú všetky vyššie uvedené podmienky súčasne, nemôžu preukázať oprávnený výdavok. </w:t>
      </w:r>
    </w:p>
    <w:p w:rsidR="009D7F63" w:rsidRPr="0073389C" w:rsidRDefault="009D7F63" w:rsidP="009D7F63">
      <w:pPr>
        <w:tabs>
          <w:tab w:val="num" w:pos="426"/>
        </w:tabs>
        <w:spacing w:before="120" w:after="120" w:line="288" w:lineRule="auto"/>
        <w:jc w:val="both"/>
        <w:rPr>
          <w:b/>
          <w:u w:val="single"/>
          <w:lang w:eastAsia="cs-CZ"/>
        </w:rPr>
      </w:pPr>
      <w:bookmarkStart w:id="302" w:name="_Toc317864902"/>
      <w:bookmarkStart w:id="303" w:name="_Toc317865114"/>
      <w:bookmarkStart w:id="304" w:name="_Toc317865267"/>
      <w:bookmarkStart w:id="305" w:name="_Toc317865410"/>
      <w:bookmarkStart w:id="306" w:name="_Toc317865549"/>
      <w:bookmarkStart w:id="307" w:name="_Toc317865688"/>
      <w:bookmarkStart w:id="308" w:name="_Toc317866058"/>
      <w:bookmarkStart w:id="309" w:name="_Toc317866203"/>
      <w:bookmarkStart w:id="310" w:name="_Toc317866305"/>
      <w:bookmarkStart w:id="311" w:name="_Toc317866470"/>
      <w:bookmarkStart w:id="312" w:name="_Toc317866572"/>
      <w:bookmarkStart w:id="313" w:name="_Toc317866789"/>
      <w:bookmarkStart w:id="314" w:name="_Toc329084085"/>
      <w:bookmarkEnd w:id="302"/>
      <w:bookmarkEnd w:id="303"/>
      <w:bookmarkEnd w:id="304"/>
      <w:bookmarkEnd w:id="305"/>
      <w:bookmarkEnd w:id="306"/>
      <w:bookmarkEnd w:id="307"/>
      <w:bookmarkEnd w:id="308"/>
      <w:bookmarkEnd w:id="309"/>
      <w:bookmarkEnd w:id="310"/>
      <w:bookmarkEnd w:id="311"/>
      <w:bookmarkEnd w:id="312"/>
      <w:bookmarkEnd w:id="313"/>
      <w:bookmarkEnd w:id="314"/>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2"/>
      </w:r>
      <w:r w:rsidRPr="0073389C">
        <w:rPr>
          <w:szCs w:val="19"/>
          <w:lang w:val="sk-SK"/>
        </w:rPr>
        <w:t xml:space="preserve"> a označenie jeho účastníkov;</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rsidR="009D7F63" w:rsidRPr="0073389C" w:rsidRDefault="009D7F63" w:rsidP="009D7F63">
      <w:pPr>
        <w:tabs>
          <w:tab w:val="num" w:pos="426"/>
        </w:tabs>
        <w:spacing w:before="120" w:after="120" w:line="288" w:lineRule="auto"/>
        <w:jc w:val="both"/>
        <w:rPr>
          <w:lang w:eastAsia="cs-CZ"/>
        </w:rPr>
      </w:pPr>
      <w:bookmarkStart w:id="315"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315"/>
    </w:p>
    <w:p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rsidR="009D7F63" w:rsidRPr="0073389C" w:rsidRDefault="009D7F63" w:rsidP="009D7F63">
      <w:pPr>
        <w:tabs>
          <w:tab w:val="num" w:pos="426"/>
        </w:tabs>
        <w:spacing w:before="120" w:after="120" w:line="288" w:lineRule="auto"/>
        <w:jc w:val="both"/>
        <w:rPr>
          <w:lang w:eastAsia="cs-CZ"/>
        </w:rPr>
      </w:pPr>
      <w:bookmarkStart w:id="316"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316"/>
      <w:r w:rsidRPr="0073389C">
        <w:rPr>
          <w:lang w:eastAsia="cs-CZ"/>
        </w:rPr>
        <w:t>.</w:t>
      </w:r>
    </w:p>
    <w:p w:rsidR="009D7F63" w:rsidRPr="0073389C" w:rsidRDefault="009D7F63" w:rsidP="009D7F63">
      <w:pPr>
        <w:pStyle w:val="Nadpis4"/>
        <w:spacing w:before="120" w:after="0" w:line="288" w:lineRule="auto"/>
        <w:ind w:left="1134" w:firstLine="0"/>
        <w:rPr>
          <w:rFonts w:cs="Arial"/>
          <w:sz w:val="19"/>
          <w:szCs w:val="19"/>
          <w:lang w:val="sk-SK"/>
        </w:rPr>
      </w:pPr>
      <w:bookmarkStart w:id="317" w:name="_Toc317864916"/>
      <w:r w:rsidRPr="0073389C">
        <w:rPr>
          <w:rFonts w:cs="Arial"/>
          <w:sz w:val="19"/>
          <w:szCs w:val="19"/>
          <w:lang w:val="sk-SK"/>
        </w:rPr>
        <w:t xml:space="preserve">Vznik a úhrada oprávneného výdavku </w:t>
      </w:r>
    </w:p>
    <w:p w:rsidR="009D7F63" w:rsidRPr="0073389C" w:rsidRDefault="009D7F63" w:rsidP="009D7F63">
      <w:pPr>
        <w:pStyle w:val="Zkladntext"/>
        <w:spacing w:before="120" w:after="120" w:line="288" w:lineRule="auto"/>
        <w:rPr>
          <w:rFonts w:ascii="Arial" w:hAnsi="Arial" w:cs="Arial"/>
          <w:sz w:val="19"/>
          <w:szCs w:val="19"/>
          <w:lang w:val="sk-SK" w:eastAsia="cs-CZ"/>
        </w:rPr>
      </w:pPr>
      <w:bookmarkStart w:id="318" w:name="_Toc417050114"/>
      <w:bookmarkStart w:id="319" w:name="_Toc417155861"/>
      <w:bookmarkStart w:id="320" w:name="_Toc417156080"/>
      <w:bookmarkStart w:id="321" w:name="_Toc417050126"/>
      <w:bookmarkStart w:id="322" w:name="_Toc417155873"/>
      <w:bookmarkStart w:id="323" w:name="_Toc417156092"/>
      <w:bookmarkEnd w:id="318"/>
      <w:bookmarkEnd w:id="319"/>
      <w:bookmarkEnd w:id="320"/>
      <w:bookmarkEnd w:id="321"/>
      <w:bookmarkEnd w:id="322"/>
      <w:bookmarkEnd w:id="323"/>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Dňom uskutočnenia účtovného prípadu je deň splnenia dodávky, platby záväzku, inkasa pohľadávky, započítania pohľadávky, postúpenia pohľadávky, poskytnutia a prijatia preddavku,  pohybu majetku vo vnútri </w:t>
      </w:r>
      <w:r w:rsidRPr="0073389C">
        <w:rPr>
          <w:rFonts w:ascii="Arial" w:hAnsi="Arial" w:cs="Arial"/>
          <w:sz w:val="19"/>
          <w:szCs w:val="19"/>
          <w:lang w:val="sk-SK" w:eastAsia="cs-CZ"/>
        </w:rPr>
        <w:lastRenderedPageBreak/>
        <w:t>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3"/>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rsidR="009D7F63" w:rsidRPr="0073389C" w:rsidRDefault="009D7F63" w:rsidP="009D7F63">
      <w:pPr>
        <w:spacing w:before="120" w:after="120" w:line="288" w:lineRule="auto"/>
        <w:jc w:val="both"/>
        <w:rPr>
          <w:lang w:eastAsia="cs-CZ"/>
        </w:rPr>
      </w:pPr>
      <w:bookmarkStart w:id="324" w:name="_Toc317864930"/>
      <w:bookmarkStart w:id="325" w:name="_Toc317865142"/>
      <w:bookmarkStart w:id="326" w:name="_Toc317865295"/>
      <w:bookmarkStart w:id="327" w:name="_Toc317865438"/>
      <w:bookmarkStart w:id="328" w:name="_Toc317865577"/>
      <w:bookmarkStart w:id="329" w:name="_Toc317865703"/>
      <w:bookmarkStart w:id="330" w:name="_Toc317866072"/>
      <w:bookmarkStart w:id="331" w:name="_Toc317866217"/>
      <w:bookmarkStart w:id="332" w:name="_Toc317866319"/>
      <w:bookmarkStart w:id="333" w:name="_Toc317866484"/>
      <w:bookmarkStart w:id="334" w:name="_Toc317866586"/>
      <w:bookmarkStart w:id="335" w:name="_Toc317866803"/>
      <w:bookmarkStart w:id="336" w:name="_Toc329084100"/>
      <w:bookmarkStart w:id="337" w:name="_Toc410905147"/>
      <w:bookmarkStart w:id="338" w:name="_Toc410907875"/>
      <w:bookmarkStart w:id="339" w:name="_Toc410910215"/>
      <w:bookmarkStart w:id="340" w:name="_Toc413415834"/>
      <w:bookmarkStart w:id="341" w:name="_Toc413830211"/>
      <w:bookmarkStart w:id="342" w:name="_Toc413833999"/>
      <w:bookmarkStart w:id="343" w:name="_Toc413834102"/>
      <w:bookmarkStart w:id="344" w:name="_Toc415130210"/>
      <w:bookmarkStart w:id="345" w:name="_Toc415155540"/>
      <w:bookmarkStart w:id="346" w:name="_Toc417050140"/>
      <w:bookmarkStart w:id="347" w:name="_Toc417155887"/>
      <w:bookmarkStart w:id="348" w:name="_Toc417156106"/>
      <w:bookmarkEnd w:id="317"/>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73389C">
        <w:rPr>
          <w:lang w:eastAsia="cs-CZ"/>
        </w:rPr>
        <w:t>Doklad o úhrade, resp. potvrdenie banky o úhrade musí spĺňať tieto náležitosti:</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rsidR="009D7F63" w:rsidRPr="0073389C" w:rsidRDefault="009D7F63" w:rsidP="009D7F63">
      <w:pPr>
        <w:spacing w:before="120" w:after="120" w:line="288" w:lineRule="auto"/>
        <w:jc w:val="both"/>
        <w:rPr>
          <w:lang w:eastAsia="cs-CZ"/>
        </w:rPr>
      </w:pPr>
      <w:bookmarkStart w:id="349" w:name="_Toc317864944"/>
      <w:r w:rsidRPr="0073389C">
        <w:rPr>
          <w:lang w:eastAsia="cs-CZ"/>
        </w:rPr>
        <w:lastRenderedPageBreak/>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349"/>
    </w:p>
    <w:p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rsidR="0095601B" w:rsidRDefault="0095601B" w:rsidP="009D7F63">
      <w:pPr>
        <w:pStyle w:val="Default"/>
        <w:spacing w:before="120" w:after="120" w:line="288" w:lineRule="auto"/>
        <w:jc w:val="both"/>
        <w:rPr>
          <w:rFonts w:ascii="Arial" w:hAnsi="Arial" w:cs="Arial"/>
          <w:b/>
          <w:bCs/>
          <w:sz w:val="19"/>
          <w:szCs w:val="19"/>
          <w:lang w:val="sk-SK"/>
        </w:rPr>
      </w:pPr>
    </w:p>
    <w:p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ins w:id="350" w:author="Rudolf Hrudkay" w:date="2018-11-21T10:25:00Z">
        <w:r w:rsidR="00437041" w:rsidRPr="0073389C">
          <w:rPr>
            <w:rStyle w:val="Odkaznapoznmkupodiarou"/>
            <w:rFonts w:cs="Arial"/>
            <w:b/>
            <w:bCs/>
            <w:sz w:val="19"/>
            <w:szCs w:val="19"/>
            <w:lang w:val="sk-SK"/>
          </w:rPr>
          <w:footnoteReference w:id="84"/>
        </w:r>
        <w:r w:rsidR="00437041" w:rsidRPr="00033E1E">
          <w:rPr>
            <w:rFonts w:ascii="Arial" w:hAnsi="Arial" w:cs="Arial"/>
            <w:b/>
            <w:bCs/>
            <w:sz w:val="19"/>
            <w:szCs w:val="19"/>
            <w:vertAlign w:val="superscript"/>
            <w:lang w:val="sk-SK"/>
          </w:rPr>
          <w:t>/</w:t>
        </w:r>
      </w:ins>
      <w:r w:rsidRPr="0073389C">
        <w:rPr>
          <w:rStyle w:val="Odkaznapoznmkupodiarou"/>
          <w:rFonts w:cs="Arial"/>
          <w:b/>
          <w:bCs/>
          <w:sz w:val="19"/>
          <w:szCs w:val="19"/>
          <w:lang w:val="sk-SK"/>
        </w:rPr>
        <w:footnoteReference w:id="85"/>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rsidR="009D7F63" w:rsidRPr="0073389C" w:rsidRDefault="009D7F63" w:rsidP="00B67265">
      <w:pPr>
        <w:pStyle w:val="Bulletslevel1"/>
        <w:spacing w:after="120" w:line="288" w:lineRule="auto"/>
        <w:ind w:left="568" w:hanging="284"/>
        <w:jc w:val="both"/>
        <w:rPr>
          <w:lang w:val="sk-SK"/>
        </w:rPr>
      </w:pPr>
      <w:r w:rsidRPr="0073389C">
        <w:rPr>
          <w:lang w:val="sk-SK"/>
        </w:rPr>
        <w:t xml:space="preserve">pracovná zmluva, resp. vymenovanie do štátnej služby spolu s náplňou práce (s uvedením špecifikácie pracovnej náplne pre projekt/y), resp. opisom činnosti štátno-zamestnaneckého miesta a platový návrh </w:t>
      </w:r>
      <w:r w:rsidRPr="0073389C">
        <w:rPr>
          <w:lang w:val="sk-SK"/>
        </w:rPr>
        <w:lastRenderedPageBreak/>
        <w:t>(vrátane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6"/>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375" w:name="_Ref523225313"/>
      <w:r w:rsidRPr="0073389C">
        <w:rPr>
          <w:rStyle w:val="Odkaznapoznmkupodiarou"/>
          <w:rFonts w:cs="Arial"/>
          <w:i/>
          <w:iCs/>
          <w:sz w:val="19"/>
          <w:szCs w:val="19"/>
          <w:lang w:val="sk-SK"/>
        </w:rPr>
        <w:footnoteReference w:id="87"/>
      </w:r>
      <w:bookmarkEnd w:id="37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8"/>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9"/>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C6E13" w:rsidRPr="00890CE5">
        <w:rPr>
          <w:rStyle w:val="Odkaznapoznmkupodiarou"/>
        </w:rPr>
        <w:t>81</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rsidR="0065174C" w:rsidRDefault="00394FFD" w:rsidP="00167090">
      <w:pPr>
        <w:pStyle w:val="Bulletslevel1"/>
        <w:spacing w:after="120" w:line="288" w:lineRule="auto"/>
        <w:ind w:left="568" w:hanging="284"/>
        <w:jc w:val="both"/>
        <w:rPr>
          <w:lang w:val="sk-SK"/>
        </w:rPr>
      </w:pPr>
      <w:r>
        <w:rPr>
          <w:lang w:val="sk-SK"/>
        </w:rPr>
        <w:lastRenderedPageBreak/>
        <w:t>výkaz preddavkov na poistné na verejné zdravotné poistenie,</w:t>
      </w:r>
    </w:p>
    <w:p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0"/>
      </w:r>
      <w:r w:rsidR="009D7F63" w:rsidRPr="00FE024C">
        <w:rPr>
          <w:lang w:val="sk-SK"/>
        </w:rPr>
        <w:t>, ak je účet identifikovaný v zmluvnom vzťahu (napr. v dohode), prijímateľ nie je povinný predkladať súhlas s poukazovaním mzdy na účet,</w:t>
      </w:r>
    </w:p>
    <w:p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1"/>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lastRenderedPageBreak/>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rsidR="009D7F63" w:rsidRPr="0073389C" w:rsidRDefault="009D7F63" w:rsidP="009D7F63">
      <w:pPr>
        <w:pStyle w:val="Bulletslevel1"/>
        <w:ind w:left="567" w:hanging="283"/>
        <w:rPr>
          <w:lang w:val="sk-SK"/>
        </w:rPr>
      </w:pPr>
      <w:r w:rsidRPr="0073389C">
        <w:rPr>
          <w:lang w:val="sk-SK"/>
        </w:rPr>
        <w:t xml:space="preserve">faktúra (ak relevantné), </w:t>
      </w:r>
    </w:p>
    <w:p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376" w:name="_Ref523227404"/>
      <w:r w:rsidR="00C80E10" w:rsidRPr="0073389C">
        <w:rPr>
          <w:rStyle w:val="Odkaznapoznmkupodiarou"/>
          <w:rFonts w:cs="Arial"/>
          <w:i/>
          <w:iCs/>
          <w:sz w:val="19"/>
          <w:szCs w:val="19"/>
          <w:lang w:val="sk-SK"/>
        </w:rPr>
        <w:footnoteReference w:id="92"/>
      </w:r>
      <w:bookmarkEnd w:id="376"/>
      <w:r w:rsidR="00C80E10" w:rsidRPr="0073389C">
        <w:rPr>
          <w:lang w:val="sk-SK"/>
        </w:rPr>
        <w:t xml:space="preserve"> príloha č. </w:t>
      </w:r>
      <w:r w:rsidR="003B71D1">
        <w:rPr>
          <w:lang w:val="sk-SK"/>
        </w:rPr>
        <w:t>6</w:t>
      </w:r>
      <w:r>
        <w:rPr>
          <w:lang w:val="sk-SK"/>
        </w:rPr>
        <w:t>),</w:t>
      </w:r>
    </w:p>
    <w:p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3"/>
      </w:r>
      <w:r w:rsidRPr="0073389C">
        <w:rPr>
          <w:i/>
          <w:lang w:val="sk-SK"/>
        </w:rPr>
        <w:t xml:space="preserve">, </w:t>
      </w:r>
      <w:r w:rsidRPr="0073389C">
        <w:rPr>
          <w:lang w:val="sk-SK"/>
        </w:rPr>
        <w:t>ak je účet  identifikovaný v zmluvnom vzťahu (napr. v dohode), prijímateľ nie je povinný predkladať súhlas s poukazovaním mzdy na účet,</w:t>
      </w:r>
    </w:p>
    <w:p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xml:space="preserve">, avšak len na </w:t>
      </w:r>
      <w:r w:rsidR="004A54D4">
        <w:rPr>
          <w:rFonts w:eastAsia="Times New Roman" w:cs="Arial"/>
          <w:b/>
          <w:color w:val="auto"/>
          <w:szCs w:val="19"/>
          <w:lang w:val="sk-SK" w:eastAsia="en-US"/>
        </w:rPr>
        <w:lastRenderedPageBreak/>
        <w:t>základe písomného rozhodnutia udeleného prijímateľovi zo strany poskytovateľa</w:t>
      </w:r>
      <w:r w:rsidR="002C66B3">
        <w:rPr>
          <w:rStyle w:val="Odkaznapoznmkupodiarou"/>
          <w:rFonts w:eastAsia="Times New Roman" w:cs="Arial"/>
          <w:b/>
          <w:color w:val="auto"/>
          <w:szCs w:val="19"/>
          <w:lang w:val="sk-SK" w:eastAsia="en-US"/>
        </w:rPr>
        <w:footnoteReference w:id="94"/>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rsidR="009D7F63" w:rsidRPr="0073389C" w:rsidRDefault="009D7F63" w:rsidP="006D062B">
      <w:pPr>
        <w:pStyle w:val="Bulletslevel1"/>
        <w:spacing w:after="120" w:line="288" w:lineRule="auto"/>
        <w:ind w:left="567" w:hanging="283"/>
        <w:jc w:val="both"/>
        <w:rPr>
          <w:lang w:val="sk-SK"/>
        </w:rPr>
      </w:pPr>
      <w:r w:rsidRPr="00211BF6">
        <w:rPr>
          <w:b/>
          <w:lang w:val="sk-SK"/>
        </w:rPr>
        <w:lastRenderedPageBreak/>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5"/>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lastRenderedPageBreak/>
        <w:t xml:space="preserve">výpis z denníka, resp. z hlavnej knihy prijímateľa alebo peňažného denníka prijímateľa (jednoduché účtovníctvo) o zaúčtovaní účtovného prípadu vrátane úhrady výdavku. </w:t>
      </w:r>
    </w:p>
    <w:p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6"/>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C6E13" w:rsidRPr="00890CE5">
        <w:rPr>
          <w:rStyle w:val="Odkaznapoznmkupodiarou"/>
        </w:rPr>
        <w:t>86</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7"/>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lastRenderedPageBreak/>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rsidR="001F2A24" w:rsidRPr="001F2A24" w:rsidRDefault="002A3AA2" w:rsidP="00151D4D">
      <w:pPr>
        <w:pStyle w:val="Normlnywebov"/>
        <w:numPr>
          <w:ilvl w:val="0"/>
          <w:numId w:val="71"/>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C6E13" w:rsidRPr="00890CE5">
        <w:rPr>
          <w:rStyle w:val="Odkaznapoznmkupodiarou"/>
        </w:rPr>
        <w:t>86</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8"/>
      </w:r>
      <w:r w:rsidRPr="0073389C">
        <w:rPr>
          <w:rFonts w:ascii="Arial" w:hAnsi="Arial" w:cs="Arial"/>
          <w:b/>
          <w:bCs/>
          <w:position w:val="8"/>
          <w:sz w:val="19"/>
          <w:szCs w:val="19"/>
          <w:vertAlign w:val="superscript"/>
          <w:lang w:val="sk-SK"/>
        </w:rPr>
        <w:t xml:space="preserve"> </w:t>
      </w:r>
    </w:p>
    <w:p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9"/>
      </w:r>
      <w:r w:rsidRPr="0073389C">
        <w:rPr>
          <w:rFonts w:ascii="Arial" w:hAnsi="Arial" w:cs="Arial"/>
          <w:sz w:val="19"/>
          <w:szCs w:val="19"/>
          <w:lang w:val="sk-SK"/>
        </w:rPr>
        <w:t xml:space="preserve"> (preukázanie poistenia obstaraného majetku – ak relevantné),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lastRenderedPageBreak/>
        <w:t>výpočet nárokovanej pomernej časti pre účely projektu</w:t>
      </w:r>
      <w:r w:rsidR="009D7F63" w:rsidRPr="0073389C">
        <w:rPr>
          <w:rFonts w:ascii="Arial" w:hAnsi="Arial" w:cs="Arial"/>
          <w:sz w:val="19"/>
          <w:szCs w:val="19"/>
          <w:lang w:val="sk-SK"/>
        </w:rPr>
        <w:t xml:space="preserve"> (ak relevantné). </w:t>
      </w:r>
    </w:p>
    <w:p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rsidR="009D7F63" w:rsidRPr="0073389C" w:rsidRDefault="009D7F63" w:rsidP="009D7F63">
      <w:pPr>
        <w:spacing w:line="288" w:lineRule="auto"/>
      </w:pPr>
    </w:p>
    <w:p w:rsidR="009D7F63" w:rsidRPr="0073389C" w:rsidRDefault="00927EBE" w:rsidP="009D7F63">
      <w:pPr>
        <w:pStyle w:val="Nadpis3"/>
        <w:spacing w:before="120" w:after="120" w:line="288" w:lineRule="auto"/>
        <w:ind w:left="567" w:firstLine="0"/>
        <w:rPr>
          <w:lang w:val="sk-SK"/>
        </w:rPr>
      </w:pPr>
      <w:bookmarkStart w:id="377" w:name="_Toc410907876"/>
      <w:r>
        <w:rPr>
          <w:lang w:val="sk-SK"/>
        </w:rPr>
        <w:t xml:space="preserve"> </w:t>
      </w:r>
      <w:bookmarkStart w:id="378" w:name="_Toc440372876"/>
      <w:bookmarkStart w:id="379" w:name="_Toc440636387"/>
      <w:r w:rsidR="009D7F63" w:rsidRPr="0073389C">
        <w:rPr>
          <w:lang w:val="sk-SK"/>
        </w:rPr>
        <w:t>Nezrovnalosti a vysporiadanie finančných vzťahov</w:t>
      </w:r>
      <w:bookmarkEnd w:id="377"/>
      <w:bookmarkEnd w:id="378"/>
      <w:bookmarkEnd w:id="379"/>
    </w:p>
    <w:p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rsidR="00CC0C60" w:rsidRPr="00CC0C60" w:rsidRDefault="00CC0C60" w:rsidP="0099542E">
      <w:pPr>
        <w:autoSpaceDE w:val="0"/>
        <w:autoSpaceDN w:val="0"/>
        <w:adjustRightInd w:val="0"/>
        <w:spacing w:line="276" w:lineRule="auto"/>
        <w:jc w:val="both"/>
        <w:rPr>
          <w:rFonts w:cs="Arial"/>
          <w:bCs/>
          <w:szCs w:val="19"/>
        </w:rPr>
      </w:pPr>
    </w:p>
    <w:p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rsidR="00CC0C60" w:rsidRPr="00E8012F" w:rsidRDefault="00CC0C60" w:rsidP="00CC0C60">
      <w:pPr>
        <w:autoSpaceDE w:val="0"/>
        <w:autoSpaceDN w:val="0"/>
        <w:adjustRightInd w:val="0"/>
        <w:jc w:val="both"/>
        <w:rPr>
          <w:rFonts w:cs="Arial"/>
          <w:bCs/>
          <w:szCs w:val="19"/>
        </w:rPr>
      </w:pPr>
    </w:p>
    <w:p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rsidR="00AC0EAB" w:rsidRDefault="00AC0EAB" w:rsidP="00AE7CC2">
      <w:pPr>
        <w:spacing w:line="276" w:lineRule="auto"/>
        <w:jc w:val="both"/>
        <w:rPr>
          <w:rFonts w:cs="Arial"/>
          <w:szCs w:val="16"/>
        </w:rPr>
      </w:pPr>
    </w:p>
    <w:p w:rsidR="00AC0EAB" w:rsidRPr="00B22662" w:rsidRDefault="00AC0EAB" w:rsidP="0099542E">
      <w:pPr>
        <w:spacing w:line="276" w:lineRule="auto"/>
        <w:jc w:val="both"/>
      </w:pPr>
      <w:r w:rsidRPr="00B22662">
        <w:t xml:space="preserve">Z pohľadu legislatívy Slovenskej republiky má na vznik nezrovnalosti priamy dopad najmä: </w:t>
      </w:r>
    </w:p>
    <w:p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 xml:space="preserve">zákona v znení neskorších predpisov najmä pre trestné činy poškodzovania finančných záujmov ES, subvenčný podvod alebo machinácie pri verejnom </w:t>
      </w:r>
      <w:r w:rsidRPr="00561705">
        <w:rPr>
          <w:rFonts w:cs="Arial"/>
          <w:szCs w:val="16"/>
        </w:rPr>
        <w:lastRenderedPageBreak/>
        <w:t>obstarávaní a verejnej dražbe</w:t>
      </w:r>
      <w:r w:rsidR="00CC0C60">
        <w:rPr>
          <w:rFonts w:cs="Arial"/>
          <w:szCs w:val="16"/>
        </w:rPr>
        <w:t>;</w:t>
      </w:r>
    </w:p>
    <w:p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rsidR="00CC0C60" w:rsidRDefault="00CC0C60" w:rsidP="001F303B">
      <w:pPr>
        <w:spacing w:line="276" w:lineRule="auto"/>
        <w:jc w:val="both"/>
      </w:pPr>
    </w:p>
    <w:p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rsidR="009D7F63" w:rsidRPr="0073389C" w:rsidRDefault="009D7F63" w:rsidP="00151D4D">
      <w:pPr>
        <w:numPr>
          <w:ilvl w:val="0"/>
          <w:numId w:val="99"/>
        </w:numPr>
        <w:autoSpaceDE w:val="0"/>
        <w:autoSpaceDN w:val="0"/>
        <w:adjustRightInd w:val="0"/>
        <w:spacing w:before="120" w:after="120" w:line="288" w:lineRule="auto"/>
        <w:jc w:val="both"/>
      </w:pPr>
      <w:r w:rsidRPr="0073389C">
        <w:lastRenderedPageBreak/>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rsidR="00034716" w:rsidRPr="00BB2709" w:rsidRDefault="00034716" w:rsidP="0099542E">
      <w:pPr>
        <w:spacing w:line="288" w:lineRule="auto"/>
        <w:jc w:val="both"/>
      </w:pPr>
    </w:p>
    <w:p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w:t>
      </w:r>
      <w:r w:rsidR="00C327E3" w:rsidRPr="00561705">
        <w:rPr>
          <w:rFonts w:cs="Arial"/>
          <w:szCs w:val="16"/>
        </w:rPr>
        <w:lastRenderedPageBreak/>
        <w:t xml:space="preserve">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380" w:name="_Toc415497561"/>
      <w:r w:rsidRPr="00513A1A">
        <w:rPr>
          <w:rStyle w:val="normaltextrun"/>
          <w:rFonts w:ascii="Arial" w:hAnsi="Arial" w:cs="Arial"/>
          <w:b/>
          <w:bCs/>
          <w:iCs/>
          <w:sz w:val="19"/>
          <w:szCs w:val="19"/>
        </w:rPr>
        <w:t>Zabezpečenie pohľadávok</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w:t>
      </w:r>
      <w:r w:rsidRPr="000628E2">
        <w:rPr>
          <w:rStyle w:val="normaltextrun"/>
          <w:rFonts w:ascii="Arial" w:hAnsi="Arial" w:cs="Arial"/>
          <w:sz w:val="19"/>
          <w:szCs w:val="19"/>
        </w:rPr>
        <w:lastRenderedPageBreak/>
        <w:t xml:space="preserve">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380"/>
    </w:p>
    <w:p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rsidR="00DB2AD2" w:rsidRPr="00C67387" w:rsidRDefault="00DB2AD2" w:rsidP="00C67387">
      <w:pPr>
        <w:overflowPunct w:val="0"/>
        <w:autoSpaceDE w:val="0"/>
        <w:autoSpaceDN w:val="0"/>
        <w:adjustRightInd w:val="0"/>
        <w:jc w:val="both"/>
        <w:textAlignment w:val="baseline"/>
        <w:rPr>
          <w:rFonts w:cs="Arial"/>
          <w:bCs/>
          <w:szCs w:val="19"/>
        </w:rPr>
      </w:pPr>
    </w:p>
    <w:p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rsidR="00DB2AD2" w:rsidRPr="00BB0EBF" w:rsidRDefault="00DB2AD2" w:rsidP="00E8012F">
      <w:pPr>
        <w:overflowPunct w:val="0"/>
        <w:autoSpaceDE w:val="0"/>
        <w:autoSpaceDN w:val="0"/>
        <w:adjustRightInd w:val="0"/>
        <w:jc w:val="both"/>
        <w:textAlignment w:val="baseline"/>
        <w:rPr>
          <w:rFonts w:cs="Arial"/>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rsidR="00C67387" w:rsidRPr="00C67387" w:rsidRDefault="00C67387" w:rsidP="00C67387">
      <w:pPr>
        <w:overflowPunct w:val="0"/>
        <w:autoSpaceDE w:val="0"/>
        <w:autoSpaceDN w:val="0"/>
        <w:adjustRightInd w:val="0"/>
        <w:jc w:val="both"/>
        <w:textAlignment w:val="baseline"/>
        <w:rPr>
          <w:rFonts w:cs="Arial"/>
          <w:bCs/>
          <w:szCs w:val="19"/>
        </w:rPr>
      </w:pPr>
    </w:p>
    <w:p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rsidTr="00DB2AD2">
        <w:trPr>
          <w:trHeight w:val="445"/>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rsidTr="00DB2AD2">
        <w:trPr>
          <w:trHeight w:val="407"/>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rsidTr="00DB2AD2">
        <w:trPr>
          <w:trHeight w:val="557"/>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rsidTr="00DB2AD2">
        <w:trPr>
          <w:trHeight w:val="403"/>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rsidTr="00DB2AD2">
        <w:trPr>
          <w:trHeight w:val="570"/>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rsidR="00C67387" w:rsidRPr="00C67387" w:rsidRDefault="00C67387" w:rsidP="00C67387">
      <w:pPr>
        <w:overflowPunct w:val="0"/>
        <w:autoSpaceDE w:val="0"/>
        <w:autoSpaceDN w:val="0"/>
        <w:adjustRightInd w:val="0"/>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rsidR="00C67387" w:rsidRDefault="00C67387" w:rsidP="00C67387">
      <w:pPr>
        <w:overflowPunct w:val="0"/>
        <w:autoSpaceDE w:val="0"/>
        <w:autoSpaceDN w:val="0"/>
        <w:adjustRightInd w:val="0"/>
        <w:jc w:val="both"/>
        <w:textAlignment w:val="baseline"/>
        <w:rPr>
          <w:rFonts w:cs="Arial"/>
          <w:bCs/>
          <w:szCs w:val="19"/>
        </w:rPr>
      </w:pPr>
    </w:p>
    <w:p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rsidR="00C75340" w:rsidRPr="00C67387" w:rsidRDefault="00C75340" w:rsidP="00C67387">
      <w:pPr>
        <w:overflowPunct w:val="0"/>
        <w:autoSpaceDE w:val="0"/>
        <w:autoSpaceDN w:val="0"/>
        <w:adjustRightInd w:val="0"/>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rsidR="00C67387" w:rsidRPr="00C67387" w:rsidRDefault="00C67387" w:rsidP="00C67387">
      <w:pPr>
        <w:rPr>
          <w:rFonts w:cs="Arial"/>
          <w:bCs/>
          <w:szCs w:val="19"/>
        </w:rPr>
      </w:pPr>
    </w:p>
    <w:p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rsidR="00DB2AD2" w:rsidRPr="00C67387" w:rsidRDefault="00DB2AD2" w:rsidP="00E8012F">
      <w:pPr>
        <w:rPr>
          <w:rFonts w:cs="Arial"/>
          <w:bCs/>
          <w:szCs w:val="19"/>
        </w:rPr>
      </w:pPr>
    </w:p>
    <w:p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rsidR="00C67387" w:rsidRPr="00C67387" w:rsidRDefault="00C67387" w:rsidP="000124A2">
      <w:pPr>
        <w:spacing w:before="120" w:line="288" w:lineRule="auto"/>
        <w:rPr>
          <w:rFonts w:cs="Arial"/>
          <w:bCs/>
          <w:szCs w:val="19"/>
        </w:rPr>
      </w:pPr>
      <w:r w:rsidRPr="00C67387">
        <w:rPr>
          <w:rFonts w:cs="Arial"/>
          <w:bCs/>
          <w:szCs w:val="19"/>
        </w:rPr>
        <w:t>Ministerstvo vnútra SR</w:t>
      </w:r>
    </w:p>
    <w:p w:rsidR="00C67387" w:rsidRPr="00C67387" w:rsidRDefault="00C67387" w:rsidP="000124A2">
      <w:pPr>
        <w:spacing w:line="288" w:lineRule="auto"/>
        <w:rPr>
          <w:rFonts w:cs="Arial"/>
          <w:bCs/>
          <w:szCs w:val="19"/>
        </w:rPr>
      </w:pPr>
      <w:r w:rsidRPr="00C67387">
        <w:rPr>
          <w:rFonts w:cs="Arial"/>
          <w:bCs/>
          <w:szCs w:val="19"/>
        </w:rPr>
        <w:t>Sekcia ekonomiky</w:t>
      </w:r>
    </w:p>
    <w:p w:rsidR="00C67387" w:rsidRPr="00C67387" w:rsidRDefault="00C67387" w:rsidP="000124A2">
      <w:pPr>
        <w:spacing w:line="288" w:lineRule="auto"/>
        <w:rPr>
          <w:rFonts w:cs="Arial"/>
          <w:bCs/>
          <w:szCs w:val="19"/>
        </w:rPr>
      </w:pPr>
      <w:r w:rsidRPr="00C67387">
        <w:rPr>
          <w:rFonts w:cs="Arial"/>
          <w:bCs/>
          <w:szCs w:val="19"/>
        </w:rPr>
        <w:t>Odbor rozpočtu a financovania</w:t>
      </w:r>
    </w:p>
    <w:p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rsidR="00C67387" w:rsidRPr="00C67387" w:rsidRDefault="00C67387" w:rsidP="000124A2">
      <w:pPr>
        <w:spacing w:line="288" w:lineRule="auto"/>
        <w:rPr>
          <w:rFonts w:cs="Arial"/>
          <w:bCs/>
          <w:szCs w:val="19"/>
        </w:rPr>
      </w:pPr>
      <w:r w:rsidRPr="00C67387">
        <w:rPr>
          <w:rFonts w:cs="Arial"/>
          <w:bCs/>
          <w:szCs w:val="19"/>
        </w:rPr>
        <w:t>Pribinova 2</w:t>
      </w:r>
    </w:p>
    <w:p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rsidR="009D7F63" w:rsidRPr="0073389C" w:rsidRDefault="009D7F63" w:rsidP="009D7F63">
      <w:pPr>
        <w:pStyle w:val="Nadpis2"/>
        <w:spacing w:line="288" w:lineRule="auto"/>
        <w:ind w:left="0" w:firstLine="0"/>
        <w:rPr>
          <w:lang w:val="sk-SK"/>
        </w:rPr>
      </w:pPr>
      <w:bookmarkStart w:id="381" w:name="_Toc410905149"/>
      <w:bookmarkStart w:id="382" w:name="_Toc410907877"/>
      <w:bookmarkStart w:id="383" w:name="_Toc440372877"/>
      <w:bookmarkStart w:id="384" w:name="_Toc440636388"/>
      <w:bookmarkEnd w:id="381"/>
      <w:r w:rsidRPr="0073389C">
        <w:rPr>
          <w:lang w:val="sk-SK"/>
        </w:rPr>
        <w:t>Verejné obstarávanie</w:t>
      </w:r>
      <w:bookmarkEnd w:id="382"/>
      <w:bookmarkEnd w:id="383"/>
      <w:bookmarkEnd w:id="384"/>
    </w:p>
    <w:p w:rsidR="009D7F63" w:rsidRPr="0073389C" w:rsidRDefault="009D7F63" w:rsidP="00A10CB2">
      <w:pPr>
        <w:autoSpaceDE w:val="0"/>
        <w:autoSpaceDN w:val="0"/>
        <w:adjustRightInd w:val="0"/>
        <w:spacing w:before="120" w:after="120" w:line="288" w:lineRule="auto"/>
        <w:jc w:val="both"/>
      </w:pPr>
      <w:bookmarkStart w:id="385" w:name="p22-2-a"/>
      <w:bookmarkStart w:id="386" w:name="p23-5"/>
      <w:bookmarkStart w:id="387" w:name="p23-6"/>
      <w:bookmarkStart w:id="388" w:name="p24"/>
      <w:bookmarkStart w:id="389" w:name="_Toc409190739"/>
      <w:bookmarkStart w:id="390" w:name="_Toc360031225"/>
      <w:bookmarkEnd w:id="385"/>
      <w:bookmarkEnd w:id="386"/>
      <w:bookmarkEnd w:id="387"/>
      <w:bookmarkEnd w:id="38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1"/>
      </w:r>
      <w:r w:rsidRPr="0073389C">
        <w:t>.</w:t>
      </w:r>
    </w:p>
    <w:p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rsidR="00A737D2" w:rsidRPr="0073389C" w:rsidRDefault="00A737D2" w:rsidP="009D7F63">
      <w:pPr>
        <w:autoSpaceDE w:val="0"/>
        <w:autoSpaceDN w:val="0"/>
        <w:adjustRightInd w:val="0"/>
        <w:spacing w:before="120" w:after="120" w:line="288" w:lineRule="auto"/>
        <w:jc w:val="both"/>
      </w:pPr>
    </w:p>
    <w:p w:rsidR="009D7F63" w:rsidRPr="0073389C" w:rsidRDefault="009D7F63" w:rsidP="009D7F63">
      <w:pPr>
        <w:pStyle w:val="Nadpis3"/>
        <w:ind w:left="567" w:firstLine="0"/>
        <w:rPr>
          <w:rFonts w:cs="Arial"/>
          <w:lang w:val="sk-SK"/>
        </w:rPr>
      </w:pPr>
      <w:bookmarkStart w:id="391" w:name="_Toc440372878"/>
      <w:bookmarkStart w:id="392" w:name="_Toc440636389"/>
      <w:r w:rsidRPr="0073389C">
        <w:rPr>
          <w:rFonts w:cs="Arial"/>
          <w:lang w:val="sk-SK"/>
        </w:rPr>
        <w:t>Plán obstarávaní</w:t>
      </w:r>
      <w:bookmarkEnd w:id="389"/>
      <w:bookmarkEnd w:id="390"/>
      <w:bookmarkEnd w:id="391"/>
      <w:bookmarkEnd w:id="392"/>
    </w:p>
    <w:p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rsidR="006451E8" w:rsidRPr="006451E8" w:rsidRDefault="006451E8" w:rsidP="00151D4D">
      <w:pPr>
        <w:pStyle w:val="Odsekzoznamu"/>
        <w:numPr>
          <w:ilvl w:val="0"/>
          <w:numId w:val="101"/>
        </w:numPr>
        <w:spacing w:before="120" w:after="120" w:line="288" w:lineRule="auto"/>
      </w:pPr>
      <w:r w:rsidRPr="006451E8">
        <w:t>názov predmetu zákazky,</w:t>
      </w:r>
    </w:p>
    <w:p w:rsidR="006451E8" w:rsidRPr="006451E8" w:rsidRDefault="006451E8" w:rsidP="00151D4D">
      <w:pPr>
        <w:pStyle w:val="Odsekzoznamu"/>
        <w:numPr>
          <w:ilvl w:val="0"/>
          <w:numId w:val="101"/>
        </w:numPr>
        <w:spacing w:before="120" w:after="120" w:line="288" w:lineRule="auto"/>
      </w:pPr>
      <w:r w:rsidRPr="006451E8">
        <w:t>stručný opis predmetu zákazky,</w:t>
      </w:r>
    </w:p>
    <w:p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rsidR="006451E8" w:rsidRPr="006451E8" w:rsidRDefault="006451E8" w:rsidP="00151D4D">
      <w:pPr>
        <w:pStyle w:val="Odsekzoznamu"/>
        <w:numPr>
          <w:ilvl w:val="0"/>
          <w:numId w:val="101"/>
        </w:numPr>
        <w:spacing w:before="120" w:after="120" w:line="288" w:lineRule="auto"/>
      </w:pPr>
      <w:r w:rsidRPr="006451E8">
        <w:t>postup zadávania zákazky,</w:t>
      </w:r>
    </w:p>
    <w:p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rsidR="009D7F63" w:rsidRPr="0073389C" w:rsidRDefault="009D7F63" w:rsidP="009D7F63">
      <w:pPr>
        <w:spacing w:before="120" w:after="120" w:line="288" w:lineRule="auto"/>
        <w:jc w:val="both"/>
      </w:pPr>
    </w:p>
    <w:p w:rsidR="009D7F63" w:rsidRPr="0073389C" w:rsidRDefault="009D7F63" w:rsidP="009D7F63">
      <w:pPr>
        <w:pStyle w:val="Nadpis3"/>
        <w:ind w:left="567" w:firstLine="0"/>
        <w:rPr>
          <w:lang w:val="sk-SK"/>
        </w:rPr>
      </w:pPr>
      <w:bookmarkStart w:id="393" w:name="_Toc359942925"/>
      <w:bookmarkStart w:id="394" w:name="_Toc359943221"/>
      <w:bookmarkStart w:id="395" w:name="_Toc359943517"/>
      <w:bookmarkStart w:id="396" w:name="_Toc359943819"/>
      <w:bookmarkStart w:id="397" w:name="_Toc359944121"/>
      <w:bookmarkStart w:id="398" w:name="_Toc359944421"/>
      <w:bookmarkStart w:id="399" w:name="_Toc360024481"/>
      <w:bookmarkStart w:id="400" w:name="_Toc360030476"/>
      <w:bookmarkStart w:id="401" w:name="_Toc360031226"/>
      <w:bookmarkStart w:id="402" w:name="_Toc360109828"/>
      <w:bookmarkStart w:id="403" w:name="_Toc360110138"/>
      <w:bookmarkStart w:id="404" w:name="_Toc360118328"/>
      <w:bookmarkStart w:id="405" w:name="_Toc360118643"/>
      <w:bookmarkStart w:id="406" w:name="_Toc360031227"/>
      <w:bookmarkStart w:id="407" w:name="_Toc409190740"/>
      <w:bookmarkStart w:id="408" w:name="_Toc440372879"/>
      <w:bookmarkStart w:id="409" w:name="_Toc440636390"/>
      <w:bookmarkEnd w:id="393"/>
      <w:bookmarkEnd w:id="394"/>
      <w:bookmarkEnd w:id="395"/>
      <w:bookmarkEnd w:id="396"/>
      <w:bookmarkEnd w:id="397"/>
      <w:bookmarkEnd w:id="398"/>
      <w:bookmarkEnd w:id="399"/>
      <w:bookmarkEnd w:id="400"/>
      <w:bookmarkEnd w:id="401"/>
      <w:bookmarkEnd w:id="402"/>
      <w:bookmarkEnd w:id="403"/>
      <w:bookmarkEnd w:id="404"/>
      <w:bookmarkEnd w:id="405"/>
      <w:r w:rsidRPr="0073389C">
        <w:rPr>
          <w:lang w:val="sk-SK"/>
        </w:rPr>
        <w:t>Predpokladaná hodnota zákazky</w:t>
      </w:r>
      <w:bookmarkEnd w:id="406"/>
      <w:bookmarkEnd w:id="407"/>
      <w:r w:rsidRPr="0073389C">
        <w:rPr>
          <w:lang w:val="sk-SK"/>
        </w:rPr>
        <w:t xml:space="preserve"> (PHZ)</w:t>
      </w:r>
      <w:bookmarkEnd w:id="408"/>
      <w:bookmarkEnd w:id="409"/>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w:t>
      </w:r>
      <w:r w:rsidRPr="0073389C">
        <w:lastRenderedPageBreak/>
        <w:t xml:space="preserve">opakovaných plnení, pokiaľ je táto činnosť financovaná z verejných zdrojov alebo zdrojov EÚ a činnosť v rámci iných projektov financovaných z iných zdrojov EÚ.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rsidR="00A737D2" w:rsidRPr="0073389C" w:rsidRDefault="00A737D2" w:rsidP="009D7F63">
      <w:pPr>
        <w:spacing w:before="120" w:after="120" w:line="288" w:lineRule="auto"/>
        <w:jc w:val="both"/>
      </w:pPr>
    </w:p>
    <w:p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rsidR="009D7F63" w:rsidRPr="0073389C" w:rsidRDefault="009D7F63" w:rsidP="009D7F63">
      <w:pPr>
        <w:spacing w:before="120" w:after="120" w:line="288" w:lineRule="auto"/>
        <w:jc w:val="both"/>
      </w:pPr>
      <w:r w:rsidRPr="0073389C">
        <w:t>Určenie PHZ vykoná prijímateľ napr. na základe informácií:</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2"/>
      </w:r>
      <w:r w:rsidRPr="0073389C">
        <w:rPr>
          <w:rFonts w:cs="Arial"/>
          <w:szCs w:val="19"/>
          <w:lang w:val="sk-SK"/>
        </w:rPr>
        <w:t>;</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lastRenderedPageBreak/>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rsidR="00D72FDB" w:rsidRPr="0073389C" w:rsidRDefault="00D72FDB" w:rsidP="001F7F84">
      <w:pPr>
        <w:pStyle w:val="Bulletslevel2"/>
        <w:numPr>
          <w:ilvl w:val="0"/>
          <w:numId w:val="0"/>
        </w:numPr>
        <w:spacing w:after="120" w:line="288" w:lineRule="auto"/>
        <w:ind w:left="567"/>
        <w:jc w:val="both"/>
        <w:rPr>
          <w:rFonts w:cs="Arial"/>
          <w:szCs w:val="19"/>
          <w:lang w:val="sk-SK"/>
        </w:rPr>
      </w:pP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rsidR="009D7F63" w:rsidRPr="0073389C" w:rsidRDefault="009D7F63" w:rsidP="009D7F63">
      <w:pPr>
        <w:spacing w:before="120" w:after="120" w:line="288" w:lineRule="auto"/>
        <w:jc w:val="both"/>
      </w:pPr>
    </w:p>
    <w:p w:rsidR="009D7F63" w:rsidRPr="0073389C" w:rsidRDefault="009D7F63" w:rsidP="009D7F63">
      <w:pPr>
        <w:pStyle w:val="Nadpis3"/>
        <w:ind w:left="567" w:firstLine="0"/>
        <w:rPr>
          <w:lang w:val="sk-SK"/>
        </w:rPr>
      </w:pPr>
      <w:bookmarkStart w:id="410" w:name="_Toc359942927"/>
      <w:bookmarkStart w:id="411" w:name="_Toc359943223"/>
      <w:bookmarkStart w:id="412" w:name="_Toc359943519"/>
      <w:bookmarkStart w:id="413" w:name="_Toc359943821"/>
      <w:bookmarkStart w:id="414" w:name="_Toc359944123"/>
      <w:bookmarkStart w:id="415" w:name="_Toc359944423"/>
      <w:bookmarkStart w:id="416" w:name="_Toc360024483"/>
      <w:bookmarkStart w:id="417" w:name="_Toc360030478"/>
      <w:bookmarkStart w:id="418" w:name="_Toc360031228"/>
      <w:bookmarkStart w:id="419" w:name="_Toc360109830"/>
      <w:bookmarkStart w:id="420" w:name="_Toc360110140"/>
      <w:bookmarkStart w:id="421" w:name="_Toc360118330"/>
      <w:bookmarkStart w:id="422" w:name="_Toc360118645"/>
      <w:bookmarkStart w:id="423" w:name="_Toc409190741"/>
      <w:bookmarkStart w:id="424" w:name="_Toc360031229"/>
      <w:bookmarkStart w:id="425" w:name="_Toc440372880"/>
      <w:bookmarkStart w:id="426" w:name="_Toc440636391"/>
      <w:bookmarkEnd w:id="410"/>
      <w:bookmarkEnd w:id="411"/>
      <w:bookmarkEnd w:id="412"/>
      <w:bookmarkEnd w:id="413"/>
      <w:bookmarkEnd w:id="414"/>
      <w:bookmarkEnd w:id="415"/>
      <w:bookmarkEnd w:id="416"/>
      <w:bookmarkEnd w:id="417"/>
      <w:bookmarkEnd w:id="418"/>
      <w:bookmarkEnd w:id="419"/>
      <w:bookmarkEnd w:id="420"/>
      <w:bookmarkEnd w:id="421"/>
      <w:bookmarkEnd w:id="422"/>
      <w:r w:rsidRPr="0073389C">
        <w:rPr>
          <w:lang w:val="sk-SK"/>
        </w:rPr>
        <w:t>Povinnosť uzatvoriť zmluvu</w:t>
      </w:r>
      <w:bookmarkEnd w:id="423"/>
      <w:bookmarkEnd w:id="424"/>
      <w:bookmarkEnd w:id="425"/>
      <w:bookmarkEnd w:id="426"/>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rsidR="009D7F63" w:rsidRPr="0073389C" w:rsidRDefault="009D7F63" w:rsidP="009D7F63">
      <w:pPr>
        <w:pStyle w:val="Nadpis3"/>
        <w:ind w:left="567" w:firstLine="0"/>
        <w:rPr>
          <w:lang w:val="sk-SK"/>
        </w:rPr>
      </w:pPr>
      <w:bookmarkStart w:id="427" w:name="_Toc440372881"/>
      <w:bookmarkStart w:id="428" w:name="_Toc440636392"/>
      <w:r w:rsidRPr="0073389C">
        <w:rPr>
          <w:lang w:val="sk-SK"/>
        </w:rPr>
        <w:t>Finančné limity</w:t>
      </w:r>
      <w:bookmarkEnd w:id="427"/>
      <w:bookmarkEnd w:id="428"/>
    </w:p>
    <w:p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3"/>
      </w:r>
      <w:r w:rsidRPr="0073389C">
        <w:rPr>
          <w:b/>
          <w:u w:val="single"/>
        </w:rPr>
        <w:t xml:space="preserve">. </w:t>
      </w:r>
    </w:p>
    <w:p w:rsidR="009D7F63" w:rsidRPr="0073389C" w:rsidRDefault="009D7F63" w:rsidP="009D7F63">
      <w:pPr>
        <w:spacing w:before="120" w:after="120" w:line="288" w:lineRule="auto"/>
        <w:jc w:val="both"/>
        <w:rPr>
          <w:b/>
          <w:u w:val="single"/>
        </w:rPr>
      </w:pPr>
    </w:p>
    <w:p w:rsidR="009D7F63" w:rsidRPr="0073389C" w:rsidRDefault="009D7F63" w:rsidP="009D7F63">
      <w:pPr>
        <w:pStyle w:val="Nadpis3"/>
        <w:ind w:left="567" w:firstLine="0"/>
        <w:rPr>
          <w:lang w:val="sk-SK"/>
        </w:rPr>
      </w:pPr>
      <w:bookmarkStart w:id="429" w:name="_Toc440372882"/>
      <w:bookmarkStart w:id="430" w:name="_Toc440636393"/>
      <w:r w:rsidRPr="0073389C">
        <w:rPr>
          <w:lang w:val="sk-SK"/>
        </w:rPr>
        <w:t>Všeobecné ustanovenia</w:t>
      </w:r>
      <w:bookmarkEnd w:id="429"/>
      <w:bookmarkEnd w:id="430"/>
    </w:p>
    <w:p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rsidR="00315570" w:rsidRDefault="00315570" w:rsidP="009D7F63">
      <w:pPr>
        <w:spacing w:before="120" w:after="120" w:line="288" w:lineRule="auto"/>
      </w:pPr>
    </w:p>
    <w:p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lastRenderedPageBreak/>
        <w:t>V prípade rozsiahlej dokumentácie, resp. z dôvodu lepšej manipulácie prijímateľ dokumentáciu predkladá podľa predchádzajúcich viet v pevnej väzbe, avšak vo viacerých menších zväzkoch.</w:t>
      </w:r>
    </w:p>
    <w:p w:rsidR="009D7F63" w:rsidRPr="0073389C" w:rsidRDefault="009D7F63" w:rsidP="009D7F63">
      <w:pPr>
        <w:spacing w:before="120" w:after="120" w:line="288" w:lineRule="auto"/>
        <w:jc w:val="both"/>
      </w:pPr>
    </w:p>
    <w:p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rsidR="00DA7632" w:rsidRDefault="00DA7632" w:rsidP="009D7F63">
      <w:pPr>
        <w:pStyle w:val="Zkladntext2"/>
        <w:widowControl w:val="0"/>
        <w:spacing w:before="120" w:after="120" w:line="288" w:lineRule="auto"/>
        <w:jc w:val="both"/>
        <w:rPr>
          <w:rFonts w:ascii="Arial" w:hAnsi="Arial" w:cs="Arial"/>
          <w:i/>
          <w:sz w:val="19"/>
          <w:szCs w:val="19"/>
        </w:rPr>
      </w:pPr>
    </w:p>
    <w:p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rsidR="00A327BE" w:rsidRDefault="00A327BE" w:rsidP="009D7F63">
      <w:pPr>
        <w:pStyle w:val="Zkladntext2"/>
        <w:widowControl w:val="0"/>
        <w:spacing w:before="120" w:after="120" w:line="288" w:lineRule="auto"/>
        <w:jc w:val="both"/>
        <w:rPr>
          <w:rFonts w:ascii="Arial" w:hAnsi="Arial" w:cs="Arial"/>
          <w:i/>
          <w:color w:val="FF0000"/>
          <w:sz w:val="19"/>
          <w:szCs w:val="19"/>
        </w:rPr>
      </w:pPr>
    </w:p>
    <w:p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rsidR="00315570" w:rsidRDefault="00315570" w:rsidP="009D7F63">
      <w:pPr>
        <w:pStyle w:val="Zkladntext2"/>
        <w:widowControl w:val="0"/>
        <w:spacing w:before="120" w:after="120" w:line="288" w:lineRule="auto"/>
        <w:jc w:val="both"/>
        <w:rPr>
          <w:rFonts w:ascii="Arial" w:hAnsi="Arial" w:cs="Arial"/>
          <w:i/>
          <w:color w:val="FF0000"/>
          <w:sz w:val="19"/>
          <w:szCs w:val="19"/>
        </w:rPr>
      </w:pPr>
    </w:p>
    <w:p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rsidR="00DA7632" w:rsidRDefault="00DA7632" w:rsidP="009D7F63">
      <w:pPr>
        <w:pStyle w:val="Zkladntext2"/>
        <w:widowControl w:val="0"/>
        <w:spacing w:before="120" w:after="120" w:line="288" w:lineRule="auto"/>
        <w:jc w:val="both"/>
        <w:rPr>
          <w:rFonts w:ascii="Arial" w:hAnsi="Arial" w:cs="Arial"/>
          <w:i/>
          <w:color w:val="FF0000"/>
          <w:sz w:val="19"/>
          <w:szCs w:val="19"/>
        </w:rPr>
      </w:pPr>
    </w:p>
    <w:p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rsidR="0048666F" w:rsidRDefault="0048666F" w:rsidP="009D7F63">
      <w:pPr>
        <w:pStyle w:val="Zkladntext2"/>
        <w:widowControl w:val="0"/>
        <w:spacing w:before="120" w:after="120" w:line="288" w:lineRule="auto"/>
        <w:jc w:val="both"/>
        <w:rPr>
          <w:rFonts w:ascii="Arial" w:hAnsi="Arial" w:cs="Arial"/>
          <w:i/>
          <w:color w:val="FF0000"/>
          <w:sz w:val="19"/>
          <w:szCs w:val="19"/>
        </w:rPr>
      </w:pPr>
    </w:p>
    <w:p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dokumentácia z priebehu elektronickej aukcie (ak je to relevantné);</w:t>
      </w:r>
    </w:p>
    <w:p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rsidR="00725F3A" w:rsidRPr="0073389C" w:rsidRDefault="00725F3A" w:rsidP="009D7F63">
      <w:pPr>
        <w:spacing w:before="120" w:after="120" w:line="288" w:lineRule="auto"/>
        <w:jc w:val="both"/>
        <w:rPr>
          <w:rFonts w:cs="Arial"/>
          <w:color w:val="000000" w:themeColor="text1"/>
          <w:szCs w:val="19"/>
        </w:rPr>
      </w:pPr>
    </w:p>
    <w:p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rsidR="00C064D9" w:rsidRDefault="00C064D9" w:rsidP="009D7F63">
      <w:pPr>
        <w:spacing w:before="120" w:after="120" w:line="288" w:lineRule="auto"/>
        <w:jc w:val="both"/>
        <w:rPr>
          <w:color w:val="000000" w:themeColor="text1"/>
        </w:rPr>
      </w:pPr>
    </w:p>
    <w:p w:rsidR="009D7F63" w:rsidRPr="0073389C" w:rsidRDefault="009D7F63" w:rsidP="009D7F63">
      <w:pPr>
        <w:spacing w:before="120" w:after="120" w:line="288" w:lineRule="auto"/>
        <w:jc w:val="both"/>
        <w:rPr>
          <w:color w:val="000000" w:themeColor="text1"/>
        </w:rPr>
      </w:pPr>
      <w:r w:rsidRPr="0073389C">
        <w:rPr>
          <w:color w:val="000000" w:themeColor="text1"/>
        </w:rPr>
        <w:lastRenderedPageBreak/>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4"/>
      </w:r>
    </w:p>
    <w:p w:rsidR="009D7F63" w:rsidRDefault="009D7F63" w:rsidP="009D7F63">
      <w:pPr>
        <w:rPr>
          <w:rFonts w:asciiTheme="minorHAnsi" w:hAnsiTheme="minorHAnsi"/>
          <w:color w:val="000000" w:themeColor="text1"/>
        </w:rPr>
      </w:pPr>
    </w:p>
    <w:p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rsidR="00C7417C" w:rsidRDefault="00C7417C" w:rsidP="00C7417C">
      <w:pPr>
        <w:rPr>
          <w:rFonts w:asciiTheme="minorHAnsi" w:hAnsiTheme="minorHAnsi" w:cstheme="minorHAnsi"/>
          <w:color w:val="000000" w:themeColor="text1"/>
          <w:szCs w:val="19"/>
        </w:rPr>
      </w:pPr>
    </w:p>
    <w:p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rsidR="00725F3A" w:rsidRDefault="00725F3A" w:rsidP="00C7417C">
      <w:pPr>
        <w:rPr>
          <w:rFonts w:asciiTheme="minorHAnsi" w:hAnsiTheme="minorHAnsi" w:cstheme="minorHAnsi"/>
          <w:color w:val="000000" w:themeColor="text1"/>
          <w:szCs w:val="19"/>
        </w:rPr>
      </w:pPr>
    </w:p>
    <w:p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rsidR="009D7F63" w:rsidRPr="0073389C" w:rsidRDefault="009D7F63" w:rsidP="009D7F63">
      <w:pPr>
        <w:pStyle w:val="Nadpis3"/>
        <w:ind w:left="567" w:firstLine="0"/>
        <w:rPr>
          <w:lang w:val="sk-SK"/>
        </w:rPr>
      </w:pPr>
      <w:bookmarkStart w:id="431" w:name="_Toc418000109"/>
      <w:bookmarkStart w:id="432" w:name="_Toc440372883"/>
      <w:bookmarkStart w:id="433" w:name="_Toc440636394"/>
      <w:bookmarkEnd w:id="431"/>
      <w:r w:rsidRPr="00C477FA">
        <w:rPr>
          <w:lang w:val="sk-SK"/>
        </w:rPr>
        <w:t xml:space="preserve">Typy </w:t>
      </w:r>
      <w:r w:rsidRPr="0073389C">
        <w:rPr>
          <w:lang w:val="sk-SK"/>
        </w:rPr>
        <w:t>kontroly VO</w:t>
      </w:r>
      <w:bookmarkEnd w:id="432"/>
      <w:bookmarkEnd w:id="433"/>
    </w:p>
    <w:p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rsidR="00C7417C" w:rsidRDefault="00C7417C" w:rsidP="00C064D9">
      <w:pPr>
        <w:spacing w:line="288" w:lineRule="auto"/>
        <w:jc w:val="both"/>
      </w:pPr>
    </w:p>
    <w:p w:rsidR="00E322E9" w:rsidRDefault="00E322E9" w:rsidP="00C064D9">
      <w:pPr>
        <w:spacing w:line="288" w:lineRule="auto"/>
        <w:jc w:val="both"/>
      </w:pPr>
    </w:p>
    <w:p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rsidR="00E322E9" w:rsidRDefault="00E322E9" w:rsidP="00C064D9">
      <w:pPr>
        <w:spacing w:line="288" w:lineRule="auto"/>
        <w:jc w:val="both"/>
      </w:pPr>
    </w:p>
    <w:p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rsidR="00BF2A0B" w:rsidRPr="008D5848" w:rsidRDefault="008D52ED"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rsidR="00BF2A0B"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rsidR="00E322E9"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lastRenderedPageBreak/>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rsidR="00C7417C" w:rsidRDefault="00C7417C" w:rsidP="00C7417C">
      <w:pPr>
        <w:spacing w:before="120" w:after="120" w:line="288" w:lineRule="auto"/>
        <w:jc w:val="both"/>
      </w:pPr>
    </w:p>
    <w:p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rsidR="00C7417C" w:rsidRDefault="00C7417C" w:rsidP="009D7F63">
      <w:pPr>
        <w:spacing w:before="120" w:after="120" w:line="288" w:lineRule="auto"/>
        <w:jc w:val="both"/>
      </w:pPr>
    </w:p>
    <w:p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rsidR="00C7417C" w:rsidRDefault="00C7417C" w:rsidP="009D7F63">
      <w:pPr>
        <w:spacing w:before="120" w:after="120" w:line="288" w:lineRule="auto"/>
        <w:jc w:val="both"/>
        <w:rPr>
          <w:b/>
        </w:rPr>
      </w:pPr>
    </w:p>
    <w:p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rsidR="00C7417C" w:rsidRDefault="00C7417C" w:rsidP="009D7F63">
      <w:pPr>
        <w:spacing w:before="120" w:after="120" w:line="288" w:lineRule="auto"/>
        <w:jc w:val="both"/>
        <w:rPr>
          <w:b/>
        </w:rPr>
      </w:pPr>
    </w:p>
    <w:p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rsidR="00E322E9" w:rsidRPr="00E322E9" w:rsidRDefault="00E322E9" w:rsidP="00E322E9">
      <w:pPr>
        <w:spacing w:before="120" w:after="120" w:line="288" w:lineRule="auto"/>
        <w:jc w:val="both"/>
        <w:rPr>
          <w:b/>
        </w:rPr>
      </w:pPr>
      <w:r w:rsidRPr="00E322E9">
        <w:rPr>
          <w:b/>
        </w:rPr>
        <w:t>Všeobecné ustanovenia k druhej ex-ante kontrole:</w:t>
      </w:r>
    </w:p>
    <w:p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rsidR="006F0C86" w:rsidRPr="006F0C86" w:rsidRDefault="004221C7" w:rsidP="004221C7">
      <w:pPr>
        <w:spacing w:before="120" w:after="120" w:line="288" w:lineRule="auto"/>
        <w:jc w:val="both"/>
      </w:pPr>
      <w:r w:rsidRPr="00462025">
        <w:rPr>
          <w:rFonts w:cs="Arial"/>
          <w:szCs w:val="19"/>
        </w:rPr>
        <w:lastRenderedPageBreak/>
        <w:t xml:space="preserve">Vyššie uvedená povinnosť prijímateľa </w:t>
      </w:r>
      <w:r w:rsidRPr="00462025">
        <w:t>sa nevzťahuje na zákazky s nízkymi hodnotami podľa § 117 ZVO.</w:t>
      </w:r>
      <w:r w:rsidRPr="00494514" w:rsidDel="009651ED">
        <w:rPr>
          <w:rFonts w:cs="Arial"/>
          <w:szCs w:val="19"/>
        </w:rPr>
        <w:t xml:space="preserve"> </w:t>
      </w:r>
    </w:p>
    <w:p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rsidR="009D7F63" w:rsidRPr="0073389C" w:rsidRDefault="009D7F63" w:rsidP="009D7F63">
      <w:pPr>
        <w:spacing w:before="120" w:after="120" w:line="288" w:lineRule="auto"/>
        <w:jc w:val="both"/>
      </w:pPr>
    </w:p>
    <w:p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rsidR="004221C7" w:rsidRDefault="004221C7" w:rsidP="00BF23E3">
      <w:pPr>
        <w:spacing w:before="120" w:after="120" w:line="288" w:lineRule="auto"/>
        <w:jc w:val="both"/>
      </w:pPr>
    </w:p>
    <w:p w:rsidR="004221C7" w:rsidRPr="004221C7" w:rsidRDefault="004221C7" w:rsidP="004221C7">
      <w:pPr>
        <w:spacing w:before="120" w:after="120" w:line="288" w:lineRule="auto"/>
        <w:jc w:val="both"/>
        <w:rPr>
          <w:b/>
        </w:rPr>
      </w:pPr>
      <w:r w:rsidRPr="004221C7">
        <w:rPr>
          <w:b/>
        </w:rPr>
        <w:t>Osobitné ustanovenia pre kontrolu podlimitných zákaziek:</w:t>
      </w:r>
    </w:p>
    <w:p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rsidR="007B2419" w:rsidRDefault="007B2419" w:rsidP="007B2419">
      <w:pPr>
        <w:spacing w:before="120" w:after="120" w:line="288" w:lineRule="auto"/>
        <w:jc w:val="both"/>
      </w:pPr>
    </w:p>
    <w:p w:rsidR="007B2419" w:rsidRPr="007B2419" w:rsidRDefault="007B2419" w:rsidP="007B2419">
      <w:pPr>
        <w:spacing w:before="120" w:after="120" w:line="288" w:lineRule="auto"/>
        <w:jc w:val="both"/>
        <w:rPr>
          <w:b/>
        </w:rPr>
      </w:pPr>
      <w:r w:rsidRPr="007B2419">
        <w:rPr>
          <w:b/>
        </w:rPr>
        <w:t>Osobitné ustanovenia pre kontrolu nadlimitných zákaziek:</w:t>
      </w:r>
    </w:p>
    <w:p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rsidR="006E4DBE" w:rsidRPr="006E4DBE" w:rsidRDefault="006E4DBE" w:rsidP="006E4DBE">
      <w:pPr>
        <w:spacing w:before="120" w:after="120" w:line="288" w:lineRule="auto"/>
        <w:jc w:val="both"/>
      </w:pPr>
      <w:r w:rsidRPr="006E4DBE">
        <w:rPr>
          <w:b/>
          <w:i/>
        </w:rPr>
        <w:lastRenderedPageBreak/>
        <w:t xml:space="preserve">Povinnosť prijímateľa: </w:t>
      </w:r>
      <w:r w:rsidRPr="006E4DBE">
        <w:t xml:space="preserve"> Podnet na výkon kontroly podľa § 169 ods. 2 ZVO podáva prijímateľ na základe vyzvania poskytovateľa.</w:t>
      </w:r>
    </w:p>
    <w:p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w:t>
      </w:r>
      <w:r w:rsidRPr="006E4DBE">
        <w:lastRenderedPageBreak/>
        <w:t xml:space="preserve">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rsidR="006E4DBE" w:rsidRDefault="006E4DBE" w:rsidP="009D7F63">
      <w:pPr>
        <w:spacing w:before="120" w:after="120" w:line="288" w:lineRule="auto"/>
        <w:rPr>
          <w:b/>
        </w:rPr>
      </w:pPr>
    </w:p>
    <w:p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rsidR="007E728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w:t>
      </w:r>
      <w:r w:rsidR="00B73EC8" w:rsidRPr="00B73EC8">
        <w:rPr>
          <w:rFonts w:ascii="Arial" w:hAnsi="Arial" w:cs="Arial"/>
          <w:color w:val="auto"/>
          <w:sz w:val="19"/>
          <w:szCs w:val="19"/>
          <w:lang w:val="sk-SK"/>
        </w:rPr>
        <w:t xml:space="preserve"> zmluva je už platná</w:t>
      </w:r>
      <w:r>
        <w:rPr>
          <w:rFonts w:ascii="Arial" w:hAnsi="Arial" w:cs="Arial"/>
          <w:color w:val="auto"/>
          <w:sz w:val="19"/>
          <w:szCs w:val="19"/>
          <w:lang w:val="sk-SK"/>
        </w:rPr>
        <w:t xml:space="preserve"> </w:t>
      </w:r>
      <w:r w:rsidRPr="007E728A">
        <w:rPr>
          <w:rFonts w:ascii="Arial" w:hAnsi="Arial" w:cs="Arial"/>
          <w:color w:val="auto"/>
          <w:sz w:val="19"/>
          <w:szCs w:val="19"/>
          <w:lang w:val="sk-SK"/>
        </w:rPr>
        <w:t>a  účinná (platí pre zákazky uskutočnené podľa Obchodných podmienok elektronického trhoviska (OPET) verzia 3.3). Prijímateľ v osobitných požiadavkách na plnenie Opisného formulára môže zadať odkladaciu podmienku nadobudnutia účinnosti zmluvy (napr. kladné ukončenie ko</w:t>
      </w:r>
      <w:r>
        <w:rPr>
          <w:rFonts w:ascii="Arial" w:hAnsi="Arial" w:cs="Arial"/>
          <w:color w:val="auto"/>
          <w:sz w:val="19"/>
          <w:szCs w:val="19"/>
          <w:lang w:val="sk-SK"/>
        </w:rPr>
        <w:t xml:space="preserve">ntroly verejného obstarávania). </w:t>
      </w:r>
      <w:r w:rsidRPr="007E728A">
        <w:rPr>
          <w:rFonts w:ascii="Arial" w:hAnsi="Arial" w:cs="Arial"/>
          <w:color w:val="auto"/>
          <w:sz w:val="19"/>
          <w:szCs w:val="19"/>
          <w:lang w:val="sk-SK"/>
        </w:rPr>
        <w:t>Alebo</w:t>
      </w:r>
      <w:r w:rsidR="00B73EC8" w:rsidRPr="00B73EC8">
        <w:rPr>
          <w:rFonts w:ascii="Arial" w:hAnsi="Arial" w:cs="Arial"/>
          <w:color w:val="auto"/>
          <w:sz w:val="19"/>
          <w:szCs w:val="19"/>
          <w:lang w:val="sk-SK"/>
        </w:rPr>
        <w:t xml:space="preserve"> </w:t>
      </w:r>
    </w:p>
    <w:p w:rsidR="003E07AA" w:rsidRPr="003E07A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 </w:t>
      </w:r>
      <w:r w:rsidR="003E07AA"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Pr>
          <w:color w:val="auto"/>
          <w:lang w:val="sk-SK"/>
        </w:rPr>
        <w:t xml:space="preserve">– </w:t>
      </w:r>
      <w:r w:rsidRPr="007E728A">
        <w:rPr>
          <w:rFonts w:ascii="Arial" w:hAnsi="Arial" w:cs="Arial"/>
          <w:color w:val="auto"/>
          <w:sz w:val="19"/>
          <w:szCs w:val="19"/>
          <w:lang w:val="sk-SK"/>
        </w:rPr>
        <w:t>platí pre zákazky uskutočnené podľa Obchodných podmienok elektronického trhoviska (OPET) verzia 3.2 a nižšie.</w:t>
      </w:r>
    </w:p>
    <w:p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lastRenderedPageBreak/>
        <w:t>Lehota na výkon štandardnej ex-post kontroly je 20 pracovných dní od doručenia dokumentácie prijímateľom.</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5"/>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rsidR="009D7F63" w:rsidRDefault="009D7F63" w:rsidP="009D7F63">
      <w:pPr>
        <w:pStyle w:val="Default"/>
        <w:spacing w:before="120" w:after="120" w:line="288" w:lineRule="auto"/>
        <w:jc w:val="both"/>
        <w:rPr>
          <w:rFonts w:ascii="Arial" w:hAnsi="Arial" w:cs="Arial"/>
          <w:sz w:val="19"/>
          <w:szCs w:val="19"/>
          <w:lang w:val="sk-SK"/>
        </w:rPr>
      </w:pPr>
    </w:p>
    <w:p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rsidR="0017789F" w:rsidRDefault="0017789F" w:rsidP="009D7F63">
      <w:pPr>
        <w:pStyle w:val="Default"/>
        <w:spacing w:before="120" w:after="120" w:line="288" w:lineRule="auto"/>
        <w:jc w:val="both"/>
        <w:rPr>
          <w:rFonts w:ascii="Arial" w:hAnsi="Arial" w:cs="Arial"/>
          <w:sz w:val="19"/>
          <w:szCs w:val="19"/>
          <w:lang w:val="sk-SK"/>
        </w:rPr>
      </w:pPr>
    </w:p>
    <w:p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6"/>
      </w:r>
      <w:r w:rsidR="00BA496C" w:rsidRPr="00BA496C">
        <w:t>, pokiaľ Prijímateľ je povinnou osobou v zmysle zákona o slobodnom prístupe k informáciám.</w:t>
      </w:r>
    </w:p>
    <w:p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rsidR="009D7F63" w:rsidRPr="0073389C" w:rsidRDefault="009D7F63" w:rsidP="009D7F63">
      <w:pPr>
        <w:spacing w:before="120" w:after="120" w:line="288" w:lineRule="auto"/>
        <w:jc w:val="both"/>
      </w:pPr>
    </w:p>
    <w:p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w:t>
      </w:r>
      <w:r w:rsidRPr="00E70656">
        <w:rPr>
          <w:rFonts w:cs="Arial"/>
          <w:szCs w:val="19"/>
        </w:rPr>
        <w:lastRenderedPageBreak/>
        <w:t>predpokladov ovplyvňujúcich posudzovanie oprávnenosti výdavkov predložených ďalej prijímateľom v rámci ŽoP.</w:t>
      </w:r>
    </w:p>
    <w:p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7"/>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rsidR="009D7F63" w:rsidRPr="0073389C" w:rsidRDefault="009D7F63" w:rsidP="009D7F63">
      <w:pPr>
        <w:spacing w:before="120" w:after="120" w:line="288" w:lineRule="auto"/>
        <w:jc w:val="both"/>
        <w:rPr>
          <w:lang w:eastAsia="x-none"/>
        </w:rPr>
      </w:pPr>
      <w:r w:rsidRPr="0073389C">
        <w:rPr>
          <w:lang w:eastAsia="x-none"/>
        </w:rPr>
        <w:lastRenderedPageBreak/>
        <w:t xml:space="preserve">Poskytovateľ vykonáva následnú ex-post kontrolu pri všetkých VO, v rámci ktorých bola riadne ukončená druhá ex-ante kontrola. </w:t>
      </w:r>
    </w:p>
    <w:p w:rsidR="00B8656C" w:rsidRPr="00B8656C" w:rsidRDefault="00B8656C" w:rsidP="00B8656C">
      <w:pPr>
        <w:spacing w:before="120" w:after="120" w:line="288" w:lineRule="auto"/>
        <w:jc w:val="both"/>
        <w:rPr>
          <w:rFonts w:cs="Arial"/>
          <w:szCs w:val="19"/>
          <w:lang w:eastAsia="x-none"/>
        </w:rPr>
      </w:pPr>
    </w:p>
    <w:p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8"/>
      </w:r>
      <w:r w:rsidR="00B8656C" w:rsidRPr="00B8656C">
        <w:rPr>
          <w:rFonts w:cs="Arial"/>
          <w:szCs w:val="19"/>
        </w:rPr>
        <w:t xml:space="preserve"> vo vzťahu k predmetnému typu kontroly VO</w:t>
      </w:r>
      <w:r w:rsidRPr="0073389C">
        <w:rPr>
          <w:rFonts w:cs="Arial"/>
          <w:szCs w:val="19"/>
        </w:rPr>
        <w:t>, vrátane:</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rsidR="009D7F63" w:rsidRPr="0073389C" w:rsidRDefault="009D7F63" w:rsidP="009D7F63">
      <w:pPr>
        <w:spacing w:before="120" w:after="120" w:line="288" w:lineRule="auto"/>
        <w:jc w:val="both"/>
      </w:pPr>
    </w:p>
    <w:p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rsidR="009D7F63" w:rsidRPr="0073389C" w:rsidRDefault="009D7F63" w:rsidP="009D7F63">
      <w:pPr>
        <w:spacing w:before="120" w:after="120" w:line="288" w:lineRule="auto"/>
        <w:jc w:val="both"/>
        <w:rPr>
          <w:lang w:eastAsia="x-none"/>
        </w:rPr>
      </w:pPr>
      <w:r w:rsidRPr="0073389C">
        <w:rPr>
          <w:lang w:eastAsia="x-none"/>
        </w:rPr>
        <w:lastRenderedPageBreak/>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rsidR="00A553F1" w:rsidRPr="0073389C" w:rsidRDefault="00A553F1" w:rsidP="00771817">
      <w:pPr>
        <w:spacing w:before="120" w:after="120" w:line="288" w:lineRule="auto"/>
        <w:jc w:val="both"/>
        <w:rPr>
          <w:lang w:eastAsia="x-none"/>
        </w:rPr>
      </w:pPr>
    </w:p>
    <w:p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rsidR="009D7F63" w:rsidRPr="0073389C" w:rsidRDefault="009D7F63" w:rsidP="009D7F63">
      <w:pPr>
        <w:spacing w:before="120" w:after="120" w:line="288" w:lineRule="auto"/>
        <w:jc w:val="both"/>
        <w:rPr>
          <w:b/>
          <w:i/>
          <w:color w:val="FF0000"/>
        </w:rPr>
      </w:pPr>
      <w:r w:rsidRPr="0073389C">
        <w:rPr>
          <w:b/>
          <w:i/>
          <w:color w:val="FF0000"/>
        </w:rPr>
        <w:lastRenderedPageBreak/>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9"/>
      </w:r>
      <w:r w:rsidR="004A1434" w:rsidRPr="004A1434">
        <w:rPr>
          <w:rFonts w:cs="Arial"/>
          <w:szCs w:val="19"/>
        </w:rPr>
        <w:t xml:space="preserve"> vo vzťahu k predmetnému typu kontroly VO</w:t>
      </w:r>
      <w:r w:rsidRPr="0073389C">
        <w:t xml:space="preserve">, najmä: </w:t>
      </w:r>
    </w:p>
    <w:p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w:t>
      </w:r>
      <w:r w:rsidRPr="0073389C">
        <w:lastRenderedPageBreak/>
        <w:t xml:space="preserve">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rsidR="009F4290" w:rsidRDefault="009F4290" w:rsidP="009D7F63">
      <w:pPr>
        <w:spacing w:before="120" w:after="120" w:line="288" w:lineRule="auto"/>
        <w:rPr>
          <w:b/>
        </w:rPr>
      </w:pPr>
    </w:p>
    <w:p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0"/>
      </w:r>
      <w:r w:rsidR="00963E0D">
        <w:rPr>
          <w:rFonts w:cs="Arial"/>
          <w:szCs w:val="19"/>
        </w:rPr>
        <w:t xml:space="preserve"> </w:t>
      </w:r>
      <w:r w:rsidR="00963E0D" w:rsidRPr="00963E0D">
        <w:rPr>
          <w:rFonts w:cs="Arial"/>
          <w:szCs w:val="19"/>
        </w:rPr>
        <w:t>vo vzťahu k predmetnému typu kontroly VO</w:t>
      </w:r>
      <w:r w:rsidRPr="0073389C">
        <w:t xml:space="preserve">, najmä: </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rsidR="00963E0D" w:rsidRDefault="00963E0D" w:rsidP="00963E0D">
      <w:pPr>
        <w:spacing w:before="120" w:after="120" w:line="288" w:lineRule="auto"/>
        <w:jc w:val="both"/>
        <w:rPr>
          <w:rFonts w:cs="Arial"/>
          <w:szCs w:val="19"/>
        </w:rPr>
      </w:pPr>
    </w:p>
    <w:p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rsidR="00F84F81" w:rsidRPr="00F84F81" w:rsidRDefault="00F84F81" w:rsidP="00F84F81">
      <w:pPr>
        <w:numPr>
          <w:ilvl w:val="0"/>
          <w:numId w:val="102"/>
        </w:numPr>
        <w:tabs>
          <w:tab w:val="left" w:pos="1014"/>
        </w:tabs>
        <w:spacing w:before="120" w:after="120" w:line="288" w:lineRule="auto"/>
        <w:jc w:val="both"/>
      </w:pPr>
      <w:r w:rsidRPr="00F84F81">
        <w:t>druhú ex-ante kontrolu,</w:t>
      </w:r>
    </w:p>
    <w:p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lastRenderedPageBreak/>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rsidR="007D11DA" w:rsidRDefault="007D11DA" w:rsidP="007D11DA">
      <w:pPr>
        <w:tabs>
          <w:tab w:val="left" w:pos="1014"/>
        </w:tabs>
        <w:spacing w:before="120" w:after="120" w:line="288" w:lineRule="auto"/>
        <w:jc w:val="both"/>
      </w:pPr>
    </w:p>
    <w:p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rsidR="008F2958" w:rsidRDefault="008F2958" w:rsidP="007D11DA">
      <w:pPr>
        <w:tabs>
          <w:tab w:val="left" w:pos="1014"/>
        </w:tabs>
        <w:spacing w:before="120" w:after="120" w:line="288" w:lineRule="auto"/>
        <w:jc w:val="both"/>
      </w:pPr>
    </w:p>
    <w:p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rsidR="006B360C" w:rsidRPr="00697E52" w:rsidRDefault="006B360C" w:rsidP="00DD30A9">
      <w:pPr>
        <w:pStyle w:val="Odsekzoznamu"/>
        <w:spacing w:after="120" w:line="288" w:lineRule="auto"/>
        <w:jc w:val="both"/>
        <w:rPr>
          <w:b/>
        </w:rPr>
      </w:pPr>
    </w:p>
    <w:p w:rsidR="007D11DA" w:rsidRPr="005E0D17" w:rsidRDefault="007D11DA" w:rsidP="009C17FB">
      <w:pPr>
        <w:pStyle w:val="Odsekzoznamu"/>
        <w:numPr>
          <w:ilvl w:val="0"/>
          <w:numId w:val="10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rsidR="007D11DA" w:rsidRDefault="007D11DA" w:rsidP="007D11DA">
      <w:pPr>
        <w:tabs>
          <w:tab w:val="left" w:pos="1014"/>
        </w:tabs>
        <w:spacing w:before="120" w:after="120" w:line="288" w:lineRule="auto"/>
        <w:jc w:val="both"/>
      </w:pPr>
      <w:r>
        <w:t>Kontrolu po podpise čiastkovej zmluvy vykoná Poskytovateľ v lehote 7 pracovných dní.</w:t>
      </w:r>
    </w:p>
    <w:p w:rsidR="006B360C" w:rsidRDefault="006B360C" w:rsidP="007D11DA">
      <w:pPr>
        <w:tabs>
          <w:tab w:val="left" w:pos="1014"/>
        </w:tabs>
        <w:spacing w:before="120" w:after="120" w:line="288" w:lineRule="auto"/>
        <w:jc w:val="both"/>
      </w:pPr>
    </w:p>
    <w:p w:rsidR="007D11DA" w:rsidRPr="005E0D17" w:rsidRDefault="007D11DA" w:rsidP="009C17FB">
      <w:pPr>
        <w:pStyle w:val="Odsekzoznamu"/>
        <w:numPr>
          <w:ilvl w:val="0"/>
          <w:numId w:val="10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rsidR="007D11DA" w:rsidRDefault="007D11DA" w:rsidP="007D11DA">
      <w:pPr>
        <w:tabs>
          <w:tab w:val="left" w:pos="1014"/>
        </w:tabs>
        <w:spacing w:before="120" w:after="120" w:line="288" w:lineRule="auto"/>
        <w:jc w:val="both"/>
      </w:pPr>
      <w:r>
        <w:lastRenderedPageBreak/>
        <w:t xml:space="preserve">Prijímateľ predkladá  Poskytovateľovi dokumentáciu zo zadávania čiastkovej zákazky na kontrolu v plnom rozsahu. </w:t>
      </w:r>
    </w:p>
    <w:p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rsidR="007D11DA" w:rsidRDefault="007D11DA" w:rsidP="007D11DA">
      <w:pPr>
        <w:tabs>
          <w:tab w:val="left" w:pos="1014"/>
        </w:tabs>
        <w:spacing w:before="120" w:after="120" w:line="288" w:lineRule="auto"/>
        <w:jc w:val="both"/>
      </w:pPr>
    </w:p>
    <w:p w:rsidR="007D11DA" w:rsidRDefault="007D11DA" w:rsidP="009C17FB">
      <w:pPr>
        <w:pStyle w:val="Odsekzoznamu"/>
        <w:numPr>
          <w:ilvl w:val="0"/>
          <w:numId w:val="11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rsidR="007D11DA" w:rsidRDefault="007D11DA" w:rsidP="007D11DA">
      <w:pPr>
        <w:tabs>
          <w:tab w:val="left" w:pos="1014"/>
        </w:tabs>
        <w:spacing w:before="120" w:after="120" w:line="288" w:lineRule="auto"/>
        <w:jc w:val="both"/>
      </w:pPr>
    </w:p>
    <w:p w:rsidR="007D11DA" w:rsidRDefault="007D11DA" w:rsidP="009C17FB">
      <w:pPr>
        <w:pStyle w:val="Odsekzoznamu"/>
        <w:numPr>
          <w:ilvl w:val="0"/>
          <w:numId w:val="11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rsidR="007D11DA" w:rsidRDefault="007D11DA" w:rsidP="00963E0D">
      <w:pPr>
        <w:spacing w:before="120" w:after="120" w:line="288" w:lineRule="auto"/>
        <w:jc w:val="both"/>
        <w:rPr>
          <w:rFonts w:cs="Arial"/>
          <w:b/>
          <w:szCs w:val="19"/>
        </w:rPr>
      </w:pPr>
    </w:p>
    <w:p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rsidR="00963E0D" w:rsidRPr="00963E0D" w:rsidRDefault="00963E0D" w:rsidP="00963E0D">
      <w:pPr>
        <w:spacing w:before="120" w:after="120" w:line="288" w:lineRule="auto"/>
        <w:jc w:val="both"/>
        <w:rPr>
          <w:rFonts w:cs="Arial"/>
          <w:szCs w:val="19"/>
        </w:rPr>
      </w:pPr>
    </w:p>
    <w:p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p>
    <w:p w:rsidR="00963E0D" w:rsidRPr="00963E0D" w:rsidRDefault="00525654" w:rsidP="00525654">
      <w:pPr>
        <w:spacing w:before="120" w:after="120" w:line="288" w:lineRule="auto"/>
        <w:jc w:val="both"/>
        <w:rPr>
          <w:rFonts w:cs="Arial"/>
          <w:szCs w:val="19"/>
        </w:rPr>
      </w:pPr>
      <w:r w:rsidRPr="00525654">
        <w:rPr>
          <w:rFonts w:cs="Arial"/>
          <w:szCs w:val="19"/>
        </w:rPr>
        <w:lastRenderedPageBreak/>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r w:rsidR="00963E0D" w:rsidRPr="00963E0D">
        <w:rPr>
          <w:rFonts w:cs="Arial"/>
          <w:szCs w:val="19"/>
        </w:rPr>
        <w:t xml:space="preserve">. </w:t>
      </w:r>
    </w:p>
    <w:p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rsidR="00525654" w:rsidRDefault="00525654" w:rsidP="00525654">
      <w:pPr>
        <w:spacing w:before="120" w:after="120" w:line="288" w:lineRule="auto"/>
        <w:jc w:val="both"/>
        <w:rPr>
          <w:rFonts w:cs="Arial"/>
          <w:szCs w:val="19"/>
        </w:rPr>
      </w:pPr>
      <w:r w:rsidRPr="00525654">
        <w:rPr>
          <w:rFonts w:cs="Arial"/>
          <w:szCs w:val="19"/>
        </w:rPr>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p>
    <w:p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w:t>
      </w:r>
      <w:r w:rsidR="00FB16C6" w:rsidRPr="00FB16C6">
        <w:rPr>
          <w:rFonts w:cs="Arial"/>
          <w:szCs w:val="19"/>
        </w:rPr>
        <w:lastRenderedPageBreak/>
        <w:t>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rsidR="00FB16C6" w:rsidRPr="00963E0D" w:rsidRDefault="00FB16C6" w:rsidP="00963E0D">
      <w:pPr>
        <w:spacing w:before="120" w:after="120" w:line="288" w:lineRule="auto"/>
        <w:jc w:val="both"/>
        <w:rPr>
          <w:rFonts w:cs="Arial"/>
          <w:szCs w:val="19"/>
        </w:rPr>
      </w:pPr>
    </w:p>
    <w:p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rsidR="00963E0D" w:rsidRPr="0073389C" w:rsidRDefault="00963E0D" w:rsidP="009D7F63">
      <w:pPr>
        <w:spacing w:before="120" w:after="120" w:line="288" w:lineRule="auto"/>
        <w:jc w:val="both"/>
        <w:rPr>
          <w:rFonts w:cs="Arial"/>
          <w:szCs w:val="19"/>
        </w:rPr>
      </w:pPr>
    </w:p>
    <w:p w:rsidR="009D7F63" w:rsidRPr="0073389C" w:rsidRDefault="009D7F63" w:rsidP="009D7F63">
      <w:pPr>
        <w:pStyle w:val="Nadpis3"/>
        <w:ind w:left="567" w:firstLine="0"/>
        <w:rPr>
          <w:lang w:val="sk-SK"/>
        </w:rPr>
      </w:pPr>
      <w:bookmarkStart w:id="434" w:name="_Toc440372884"/>
      <w:bookmarkStart w:id="435" w:name="_Toc440636395"/>
      <w:r w:rsidRPr="0073389C">
        <w:rPr>
          <w:lang w:val="sk-SK"/>
        </w:rPr>
        <w:t>Finančné opravy</w:t>
      </w:r>
      <w:bookmarkEnd w:id="434"/>
      <w:bookmarkEnd w:id="435"/>
    </w:p>
    <w:p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rsidR="00EC5388" w:rsidRPr="00AE218A" w:rsidRDefault="00EC5388" w:rsidP="00EC5388">
      <w:pPr>
        <w:spacing w:before="120" w:after="120" w:line="288" w:lineRule="auto"/>
        <w:jc w:val="both"/>
        <w:rPr>
          <w:rFonts w:cs="Arial"/>
          <w:szCs w:val="19"/>
        </w:rPr>
      </w:pPr>
      <w:r w:rsidRPr="00AE218A">
        <w:rPr>
          <w:rFonts w:cs="Arial"/>
          <w:szCs w:val="19"/>
        </w:rPr>
        <w:lastRenderedPageBreak/>
        <w:t>Finančné opravy sa s ohľadom na moment identifikovania nedostatku verejného obstarávania delia na:</w:t>
      </w:r>
    </w:p>
    <w:p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rsidR="00EC5388" w:rsidRPr="00EC5388" w:rsidRDefault="00EC5388" w:rsidP="00EC5388">
      <w:pPr>
        <w:pStyle w:val="Odsekzoznamu"/>
        <w:spacing w:before="120" w:after="120" w:line="288" w:lineRule="auto"/>
        <w:jc w:val="both"/>
        <w:rPr>
          <w:rFonts w:cs="Arial"/>
          <w:szCs w:val="19"/>
        </w:rPr>
      </w:pPr>
    </w:p>
    <w:p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rsidR="00F90A44" w:rsidRDefault="00F90A44" w:rsidP="00F90A44">
      <w:pPr>
        <w:autoSpaceDE w:val="0"/>
        <w:autoSpaceDN w:val="0"/>
        <w:spacing w:before="120"/>
        <w:ind w:left="714" w:hanging="357"/>
        <w:jc w:val="both"/>
        <w:rPr>
          <w:rFonts w:cs="Arial"/>
          <w:szCs w:val="16"/>
        </w:rPr>
      </w:pPr>
      <w:r>
        <w:rPr>
          <w:rFonts w:cs="Arial"/>
          <w:szCs w:val="19"/>
        </w:rPr>
        <w:t xml:space="preserve">7.  </w:t>
      </w:r>
      <w:r w:rsidRPr="0086446D">
        <w:rPr>
          <w:rFonts w:cs="Arial"/>
          <w:szCs w:val="16"/>
        </w:rPr>
        <w:t>V prípade ex-ante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p>
    <w:p w:rsidR="00F90A44" w:rsidRPr="0086446D" w:rsidRDefault="00F90A44" w:rsidP="00F90A44">
      <w:pPr>
        <w:autoSpaceDE w:val="0"/>
        <w:autoSpaceDN w:val="0"/>
        <w:spacing w:before="120"/>
        <w:ind w:left="360"/>
        <w:jc w:val="both"/>
        <w:rPr>
          <w:rFonts w:cs="Arial"/>
          <w:szCs w:val="16"/>
        </w:rPr>
      </w:pPr>
      <w:r>
        <w:rPr>
          <w:rFonts w:cs="Arial"/>
          <w:szCs w:val="16"/>
        </w:rPr>
        <w:t xml:space="preserve">   </w:t>
      </w:r>
    </w:p>
    <w:p w:rsidR="00F90A44" w:rsidRPr="0086446D" w:rsidRDefault="00F90A44" w:rsidP="009C17FB">
      <w:pPr>
        <w:pStyle w:val="Odsekzoznamu"/>
        <w:numPr>
          <w:ilvl w:val="0"/>
          <w:numId w:val="112"/>
        </w:numPr>
        <w:contextualSpacing w:val="0"/>
        <w:jc w:val="both"/>
        <w:rPr>
          <w:rFonts w:cs="Arial"/>
          <w:szCs w:val="16"/>
        </w:rPr>
      </w:pPr>
      <w:r w:rsidRPr="0086446D">
        <w:rPr>
          <w:rFonts w:cs="Arial"/>
          <w:szCs w:val="16"/>
        </w:rPr>
        <w:t>nepotvrdená ex-ante finančná oprava (neuzatvorený dodatok k zmluve o poskytnutí nenávratného finančného príspevku) – prijímateľ predkladá žiadosť o platbu zahŕňajúcu všetky výdavky vrátane výdavkov za nepotvrdenú ex-ante finančnú opravu a RO zníži oprávnenú sumu v predloženej žiadosti o platbu;</w:t>
      </w:r>
    </w:p>
    <w:p w:rsidR="00F90A44" w:rsidRPr="00054418" w:rsidRDefault="00F90A44" w:rsidP="009C17FB">
      <w:pPr>
        <w:pStyle w:val="Odsekzoznamu"/>
        <w:numPr>
          <w:ilvl w:val="0"/>
          <w:numId w:val="112"/>
        </w:numPr>
        <w:autoSpaceDE w:val="0"/>
        <w:autoSpaceDN w:val="0"/>
        <w:adjustRightInd w:val="0"/>
        <w:spacing w:before="120"/>
        <w:jc w:val="both"/>
        <w:rPr>
          <w:rFonts w:cs="Arial"/>
          <w:szCs w:val="16"/>
        </w:rPr>
      </w:pPr>
      <w:r w:rsidRPr="0086446D">
        <w:rPr>
          <w:rFonts w:cs="Arial"/>
          <w:szCs w:val="16"/>
        </w:rPr>
        <w:lastRenderedPageBreak/>
        <w:t>potvrdená ex-ante finančná oprava (uzatvorený dodatok k zmluve o poskytnutí nenávratného finančného príspevku) – prijímateľ predkladá žiadosť o platbu zahŕňajúcu všetky výdavky, avšak nárokuje si sumu zníženú o potvrdenú ex-ante finančnú opravu.</w:t>
      </w:r>
    </w:p>
    <w:p w:rsidR="00F90A44" w:rsidRPr="00AE218A" w:rsidRDefault="00F90A44" w:rsidP="00F90A44">
      <w:pPr>
        <w:spacing w:before="120" w:after="120" w:line="288" w:lineRule="auto"/>
        <w:ind w:left="567" w:hanging="283"/>
        <w:jc w:val="both"/>
        <w:rPr>
          <w:rFonts w:cs="Arial"/>
          <w:szCs w:val="19"/>
        </w:rPr>
      </w:pPr>
    </w:p>
    <w:p w:rsidR="00F90A44" w:rsidRDefault="00F90A44" w:rsidP="00F90A44"/>
    <w:p w:rsidR="00EC5388" w:rsidRDefault="00EC5388" w:rsidP="00EC5388">
      <w:pPr>
        <w:spacing w:before="120" w:after="120" w:line="288" w:lineRule="auto"/>
        <w:jc w:val="both"/>
        <w:rPr>
          <w:rFonts w:cs="Arial"/>
          <w:b/>
          <w:szCs w:val="19"/>
        </w:rPr>
      </w:pPr>
    </w:p>
    <w:p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rsidR="00EC5388" w:rsidRDefault="00EC5388" w:rsidP="009D7F63">
      <w:pPr>
        <w:spacing w:before="120" w:after="120" w:line="288" w:lineRule="auto"/>
        <w:jc w:val="both"/>
        <w:rPr>
          <w:rFonts w:cs="Arial"/>
          <w:szCs w:val="19"/>
        </w:rPr>
      </w:pPr>
    </w:p>
    <w:p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11"/>
      </w:r>
      <w:r w:rsidRPr="0073389C">
        <w:t xml:space="preserve"> vrátenie poskytnutého príspevku resp. jeho časti.</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rsidR="00120FED" w:rsidRDefault="009D7F63" w:rsidP="00151D4D">
      <w:pPr>
        <w:pStyle w:val="Odsekzoznamu"/>
        <w:numPr>
          <w:ilvl w:val="0"/>
          <w:numId w:val="104"/>
        </w:numPr>
        <w:spacing w:before="120" w:after="120" w:line="288" w:lineRule="auto"/>
        <w:ind w:left="1276"/>
        <w:contextualSpacing w:val="0"/>
        <w:jc w:val="both"/>
      </w:pPr>
      <w:r w:rsidRPr="0073389C">
        <w:lastRenderedPageBreak/>
        <w:t xml:space="preserve"> § 41 ods. 2 zákona o príspevku z EŠIF podá podnet na vykonanie kontroly VO na ÚVO (v prípade, ak predmetné VO nebolo doposiaľ predmetom kontroly ÚVO)</w:t>
      </w:r>
      <w:r w:rsidR="00120FED">
        <w:t>. Poskytovateľ postupuje podľa bodov 5-7 nižšie, alebo</w:t>
      </w:r>
    </w:p>
    <w:p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rsidR="009D7F63" w:rsidRPr="0073389C" w:rsidRDefault="005D0624" w:rsidP="00267484">
      <w:pPr>
        <w:tabs>
          <w:tab w:val="left" w:pos="1014"/>
        </w:tabs>
        <w:spacing w:before="120" w:after="120" w:line="288" w:lineRule="auto"/>
        <w:ind w:left="567" w:hanging="283"/>
        <w:jc w:val="both"/>
      </w:pPr>
      <w:r w:rsidRPr="004B129C">
        <w:rPr>
          <w:rFonts w:cs="Arial"/>
          <w:szCs w:val="19"/>
        </w:rPr>
        <w:lastRenderedPageBreak/>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rsidR="009D7F63" w:rsidRPr="0073389C" w:rsidRDefault="009D7F63" w:rsidP="009D7F63">
      <w:pPr>
        <w:pStyle w:val="Nadpis3"/>
        <w:ind w:left="567" w:firstLine="0"/>
        <w:rPr>
          <w:lang w:val="sk-SK"/>
        </w:rPr>
      </w:pPr>
      <w:bookmarkStart w:id="436" w:name="_Toc440372885"/>
      <w:bookmarkStart w:id="437" w:name="_Toc440636396"/>
      <w:r w:rsidRPr="0073389C">
        <w:rPr>
          <w:lang w:val="sk-SK"/>
        </w:rPr>
        <w:t>Postupy vo verejnom obstarávaní</w:t>
      </w:r>
      <w:bookmarkEnd w:id="436"/>
      <w:bookmarkEnd w:id="437"/>
    </w:p>
    <w:p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rsidR="00AE02EE" w:rsidRDefault="00AE02EE" w:rsidP="00267484">
      <w:pPr>
        <w:tabs>
          <w:tab w:val="left" w:pos="1014"/>
        </w:tabs>
        <w:spacing w:before="120" w:after="120" w:line="288" w:lineRule="auto"/>
        <w:jc w:val="both"/>
        <w:rPr>
          <w:rFonts w:cs="Arial"/>
          <w:szCs w:val="19"/>
        </w:rPr>
      </w:pPr>
    </w:p>
    <w:p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lastRenderedPageBreak/>
        <w:t>sú ponúkané v podobe, v ktorej sú bez väčších úprav ich vlastností alebo prvkov aj dodané, poskytnuté alebo uskutočnené a zároveň;</w:t>
      </w:r>
    </w:p>
    <w:p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rsidR="00267484" w:rsidRPr="0073389C" w:rsidRDefault="00267484" w:rsidP="00267484">
      <w:pPr>
        <w:tabs>
          <w:tab w:val="left" w:pos="1014"/>
        </w:tabs>
        <w:spacing w:before="120" w:after="120" w:line="288" w:lineRule="auto"/>
        <w:jc w:val="both"/>
        <w:rPr>
          <w:rFonts w:cs="Arial"/>
          <w:szCs w:val="19"/>
        </w:rPr>
      </w:pPr>
    </w:p>
    <w:p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w:t>
      </w:r>
      <w:r w:rsidRPr="00672FF6">
        <w:rPr>
          <w:rFonts w:cs="Arial"/>
          <w:szCs w:val="19"/>
        </w:rPr>
        <w:lastRenderedPageBreak/>
        <w:t xml:space="preserve">došlo k obídeniu postupu zadávania zákazky cez nadlimitné postupy, uvedené môže byť hodnotené ako porušenie ZVO. </w:t>
      </w:r>
    </w:p>
    <w:p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rsidR="00A57973"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AF619C">
        <w:rPr>
          <w:rFonts w:cs="Arial"/>
          <w:b/>
          <w:szCs w:val="19"/>
        </w:rPr>
        <w:t xml:space="preserve"> </w:t>
      </w:r>
      <w:r w:rsidR="00AF619C" w:rsidRPr="00AF619C">
        <w:rPr>
          <w:rFonts w:cs="Arial"/>
          <w:b/>
          <w:szCs w:val="19"/>
        </w:rPr>
        <w:t>a pre zákazky vyhlásené podľa Obchodných podmienok elektronického trhoviska (OPET) verzia 3.3 a vyššie</w:t>
      </w:r>
      <w:r w:rsidR="005E0D17" w:rsidRPr="00AF619C">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rsidR="00B51264" w:rsidRPr="00672FF6" w:rsidRDefault="00B51264" w:rsidP="00A57973">
      <w:pPr>
        <w:tabs>
          <w:tab w:val="left" w:pos="1014"/>
        </w:tabs>
        <w:spacing w:before="120" w:after="120" w:line="288" w:lineRule="auto"/>
        <w:jc w:val="both"/>
        <w:rPr>
          <w:rFonts w:cs="Arial"/>
          <w:szCs w:val="19"/>
        </w:rPr>
      </w:pPr>
    </w:p>
    <w:p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rsidR="00267484" w:rsidRDefault="00267484" w:rsidP="00267484">
      <w:pPr>
        <w:tabs>
          <w:tab w:val="left" w:pos="1014"/>
        </w:tabs>
        <w:spacing w:before="120" w:after="120" w:line="288" w:lineRule="auto"/>
        <w:jc w:val="both"/>
        <w:rPr>
          <w:rFonts w:cs="Arial"/>
          <w:b/>
          <w:i/>
          <w:color w:val="FF0000"/>
          <w:szCs w:val="19"/>
        </w:rPr>
      </w:pP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lastRenderedPageBreak/>
        <w:t xml:space="preserve">protokol, ktorý zachytáva celý priebeh procesu zadávania zákazy prostredníctvom elektronického trhoviska; </w:t>
      </w:r>
    </w:p>
    <w:p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rsidR="00A57973" w:rsidRPr="00771817" w:rsidRDefault="00A57973" w:rsidP="00771817">
      <w:pPr>
        <w:tabs>
          <w:tab w:val="left" w:pos="1014"/>
        </w:tabs>
        <w:spacing w:before="120" w:after="120" w:line="288" w:lineRule="auto"/>
        <w:jc w:val="both"/>
        <w:rPr>
          <w:rFonts w:cs="Arial"/>
          <w:szCs w:val="19"/>
        </w:rPr>
      </w:pPr>
    </w:p>
    <w:p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rsidR="00A57973" w:rsidRDefault="00A57973" w:rsidP="009F4290">
      <w:pPr>
        <w:tabs>
          <w:tab w:val="left" w:pos="1014"/>
        </w:tabs>
        <w:contextualSpacing/>
        <w:jc w:val="both"/>
        <w:rPr>
          <w:rFonts w:cs="Arial"/>
          <w:b/>
          <w:szCs w:val="19"/>
        </w:rPr>
      </w:pPr>
    </w:p>
    <w:p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rsidR="001B3386" w:rsidRDefault="001B3386" w:rsidP="009F4290">
      <w:pPr>
        <w:tabs>
          <w:tab w:val="left" w:pos="1014"/>
        </w:tabs>
        <w:contextualSpacing/>
        <w:jc w:val="both"/>
        <w:rPr>
          <w:rFonts w:cs="Arial"/>
          <w:b/>
          <w:szCs w:val="19"/>
        </w:rPr>
      </w:pPr>
    </w:p>
    <w:p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rsidR="00672FF6" w:rsidRDefault="00672FF6" w:rsidP="001B3386">
      <w:pPr>
        <w:tabs>
          <w:tab w:val="left" w:pos="1014"/>
        </w:tabs>
        <w:spacing w:before="120" w:after="120" w:line="288" w:lineRule="auto"/>
        <w:jc w:val="both"/>
        <w:rPr>
          <w:rFonts w:cs="Arial"/>
          <w:szCs w:val="19"/>
        </w:rPr>
      </w:pPr>
    </w:p>
    <w:p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rsidR="005408C4" w:rsidRPr="005408C4"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w:t>
      </w:r>
      <w:r w:rsidR="003C7C88">
        <w:rPr>
          <w:rFonts w:cs="Arial"/>
          <w:szCs w:val="19"/>
        </w:rPr>
        <w:t>P</w:t>
      </w:r>
      <w:r w:rsidRPr="005408C4">
        <w:rPr>
          <w:rFonts w:cs="Arial"/>
          <w:szCs w:val="19"/>
        </w:rPr>
        <w:t xml:space="preserve">ríklad: </w:t>
      </w:r>
      <w:r w:rsidR="004C7CA3">
        <w:rPr>
          <w:rFonts w:cs="Arial"/>
          <w:szCs w:val="19"/>
        </w:rPr>
        <w:t>P</w:t>
      </w:r>
      <w:r w:rsidRPr="005408C4">
        <w:rPr>
          <w:rFonts w:cs="Arial"/>
          <w:szCs w:val="19"/>
        </w:rPr>
        <w:t>rijímateľ zverejnil výzvu na predkladanie ponúk na svojom webovom sídle, ale nezaslal informáciu o tomto zverejnení na osobitný mailový kontakt zakazkycko@vlada.gov.sk, poskytovateľ uplatní finančnú opravu 25 % podľa typu porušenia č. 1 z prílohy č. 2 k metodickému pokynu CKO č. 5).</w:t>
      </w:r>
    </w:p>
    <w:p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rsidR="00672FF6" w:rsidRDefault="00672FF6" w:rsidP="001B3386">
      <w:pPr>
        <w:tabs>
          <w:tab w:val="left" w:pos="1014"/>
        </w:tabs>
        <w:spacing w:before="120" w:after="120" w:line="288" w:lineRule="auto"/>
        <w:jc w:val="both"/>
        <w:rPr>
          <w:rFonts w:cs="Arial"/>
          <w:szCs w:val="19"/>
        </w:rPr>
      </w:pPr>
    </w:p>
    <w:p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w:t>
      </w:r>
      <w:r w:rsidRPr="00703E20">
        <w:rPr>
          <w:rFonts w:cs="Arial"/>
          <w:szCs w:val="19"/>
          <w:lang w:eastAsia="x-none"/>
        </w:rPr>
        <w:lastRenderedPageBreak/>
        <w:t>prijímateľa na doplnenie týchto chýbajúcich dokladov, uvedenú skutočnosť poskytovateľ bude môcť vyhodnotiť ako podstatné porušenie zmluvy o NFP.</w:t>
      </w:r>
    </w:p>
    <w:p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rsidR="009F4290" w:rsidRDefault="009F4290" w:rsidP="009D7F63">
      <w:pPr>
        <w:tabs>
          <w:tab w:val="left" w:pos="1014"/>
        </w:tabs>
        <w:spacing w:before="120" w:after="120" w:line="288" w:lineRule="auto"/>
        <w:jc w:val="both"/>
        <w:rPr>
          <w:b/>
          <w:i/>
          <w:color w:val="00B0F0"/>
        </w:rPr>
      </w:pPr>
    </w:p>
    <w:p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rsidR="00B32509" w:rsidRPr="0073389C" w:rsidRDefault="00B32509" w:rsidP="009D7F63">
      <w:pPr>
        <w:tabs>
          <w:tab w:val="left" w:pos="1014"/>
        </w:tabs>
        <w:spacing w:before="120" w:after="120" w:line="288" w:lineRule="auto"/>
        <w:jc w:val="both"/>
      </w:pPr>
    </w:p>
    <w:p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 xml:space="preserve">Pokiaľ výsledok VO nie je formálne zachytený ani písomným zmluvným vzťahom, ani objednávkou, ale iným spôsobom (napr. pokladničným blokom, príjmovým dokladom a pod.), ktorý jednoznačne a hodnoverne </w:t>
      </w:r>
      <w:r w:rsidR="005E0D17" w:rsidRPr="005E0D17">
        <w:lastRenderedPageBreak/>
        <w:t>preukazuje formálne, príp. aj vecné naplnenie výsledku VO, tento doklad pre potreby finančnej kontroly VO nahrádza písomný zmluvný vzťah.</w:t>
      </w:r>
    </w:p>
    <w:p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rsidR="000E5863" w:rsidRDefault="000E5863" w:rsidP="009D7F63">
      <w:pPr>
        <w:tabs>
          <w:tab w:val="left" w:pos="1014"/>
        </w:tabs>
        <w:spacing w:before="120" w:after="120" w:line="288" w:lineRule="auto"/>
        <w:jc w:val="both"/>
        <w:rPr>
          <w:b/>
        </w:rPr>
      </w:pPr>
    </w:p>
    <w:p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rsidR="00F877F0"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rsidR="00A238CC" w:rsidRPr="0073389C" w:rsidRDefault="00A238CC" w:rsidP="009D7F63">
      <w:pPr>
        <w:tabs>
          <w:tab w:val="left" w:pos="1014"/>
        </w:tabs>
        <w:spacing w:before="120" w:after="120" w:line="288" w:lineRule="auto"/>
        <w:jc w:val="both"/>
      </w:pPr>
      <w:r w:rsidRPr="00A238CC">
        <w:t>Pravidlá pre zadávanie zákaziek nad 15 000 EUR sa týkajú aj zákaziek s nízkou hodnotou na dodanie tovaru, uskutočnenie stavebných prác a poskytnutie služieb, ktoré sú bežne dostupné na trhu, ak sú zadávané prijímateľom podľa § 8 ZVO a ich predpokladaná hodnota je rovnaká alebo vyššia ako 15 000 EUR.</w:t>
      </w:r>
    </w:p>
    <w:p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minimálne 5</w:t>
      </w:r>
      <w:r w:rsidR="00275D14" w:rsidRPr="00275D14">
        <w:t xml:space="preserve"> </w:t>
      </w:r>
      <w:r w:rsidR="00275D14" w:rsidRPr="00275D14">
        <w:rPr>
          <w:b/>
        </w:rPr>
        <w:t>celých</w:t>
      </w:r>
      <w:r w:rsidRPr="0073389C">
        <w:rPr>
          <w:b/>
        </w:rPr>
        <w:t xml:space="preserve"> pracovných dní pred dňom </w:t>
      </w:r>
      <w:r w:rsidR="00950C3C">
        <w:rPr>
          <w:b/>
        </w:rPr>
        <w:t xml:space="preserve">uplynutia lehoty na </w:t>
      </w:r>
      <w:r w:rsidRPr="0073389C">
        <w:rPr>
          <w:b/>
        </w:rPr>
        <w:t>predkladani</w:t>
      </w:r>
      <w:r w:rsidR="00950C3C">
        <w:rPr>
          <w:b/>
        </w:rPr>
        <w:t>e</w:t>
      </w:r>
      <w:r w:rsidRPr="0073389C">
        <w:rPr>
          <w:b/>
        </w:rPr>
        <w:t xml:space="preserve"> ponúk</w:t>
      </w:r>
      <w:r w:rsidR="00B1362E" w:rsidRPr="00B1362E">
        <w:rPr>
          <w:b/>
        </w:rPr>
        <w:t>, pričom</w:t>
      </w:r>
      <w:r w:rsidRPr="0073389C">
        <w:t xml:space="preserve"> </w:t>
      </w:r>
      <w:r w:rsidR="00B1362E" w:rsidRPr="00B1362E">
        <w:t>(príklad: ak prijímateľ zverejní výzvu na predkladanie ponúk v utorok, minimálna lehota na predkladanie ponúk uplynie budúci týždeň v stredu za predpokladu, že nejde o pracovný týždeň, v rámci ktorého je štátny sviatok)</w:t>
      </w:r>
      <w:r w:rsidR="00B1362E">
        <w:t xml:space="preserve"> </w:t>
      </w:r>
      <w:r w:rsidRPr="0073389C">
        <w:t xml:space="preserve">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rsidR="009D7F63" w:rsidRPr="0073389C" w:rsidRDefault="00890AFF" w:rsidP="009D7F63">
      <w:pPr>
        <w:tabs>
          <w:tab w:val="left" w:pos="1014"/>
        </w:tabs>
        <w:spacing w:before="120" w:after="120" w:line="288" w:lineRule="auto"/>
        <w:jc w:val="both"/>
      </w:pPr>
      <w:r>
        <w:t xml:space="preserve"> </w:t>
      </w:r>
      <w:r w:rsidR="009D7F63" w:rsidRPr="0073389C">
        <w:t xml:space="preserve"> </w:t>
      </w:r>
      <w:r>
        <w:t xml:space="preserve">Prijímateľ </w:t>
      </w:r>
      <w:r w:rsidR="009D7F63" w:rsidRPr="0073389C">
        <w:t xml:space="preserve">v deň zverejnenia </w:t>
      </w:r>
      <w:r w:rsidR="00D76DD9">
        <w:t>v</w:t>
      </w:r>
      <w:r w:rsidR="009D7F63" w:rsidRPr="0073389C">
        <w:t xml:space="preserve">ýzvy na </w:t>
      </w:r>
      <w:r w:rsidR="00950C3C">
        <w:t>predloženie ponuky</w:t>
      </w:r>
      <w:r w:rsidR="00950C3C" w:rsidRPr="0073389C">
        <w:t xml:space="preserve"> </w:t>
      </w:r>
      <w:r w:rsidR="009D7F63" w:rsidRPr="0073389C">
        <w:t>na svojom alebo inom vhodnom webovom sídle</w:t>
      </w:r>
      <w:r w:rsidR="00950C3C">
        <w:t xml:space="preserve"> alebo v printových médiách</w:t>
      </w:r>
      <w:r w:rsidR="009D7F63" w:rsidRPr="0073389C">
        <w:t xml:space="preserve"> 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 xml:space="preserve">Lehotu na predkladanie ponúk musí prijímateľ určiť primeranú (aj dlhšiu ako 5 pracovných dní) v závislosti od náročnosti požiadaviek na predmet zákazky a požiadaviek na preukázanie ďalších skutočností súvisiacich s predmetom zákazky (napr. </w:t>
      </w:r>
      <w:r w:rsidR="004A5C0C" w:rsidRPr="00C97A33">
        <w:rPr>
          <w:u w:val="single"/>
        </w:rPr>
        <w:lastRenderedPageBreak/>
        <w:t>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w:t>
      </w:r>
    </w:p>
    <w:p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súťaž (výzvu na predkladanie ponúk) a 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rsidR="00AA1C85" w:rsidRDefault="00AA1C85" w:rsidP="00AA1C85">
      <w:pPr>
        <w:tabs>
          <w:tab w:val="left" w:pos="1014"/>
        </w:tabs>
        <w:spacing w:before="120" w:after="120" w:line="288" w:lineRule="auto"/>
        <w:jc w:val="both"/>
      </w:pPr>
      <w:r>
        <w:t>Vyššie uvedené úkony (zverejnenie výzvy, zaslanie informácie o zverejnení výzvy a zaslanie výzvy minimálne 3 vybraným záujemcom) musia byť prijímateľom realizované v rovnaký deň.</w:t>
      </w:r>
    </w:p>
    <w:p w:rsidR="00AA1C85" w:rsidRDefault="00AA1C85" w:rsidP="00AA1C85">
      <w:pPr>
        <w:tabs>
          <w:tab w:val="left" w:pos="1014"/>
        </w:tabs>
        <w:spacing w:before="120" w:after="120" w:line="288" w:lineRule="auto"/>
        <w:jc w:val="both"/>
      </w:pPr>
      <w:r>
        <w:t>Pokiaľ prijímateľ nedodrží povinnosť zaslať túto výzvu vybraným záujemcom v tom istom dni ako o nej informuje zaslaním informácie na osobitný e-mailový kontakt zakazkycko@vlada.gov.sk, je povinný pristúpiť k primeranému predĺženiu lehoty na predkladanie ponúk.</w:t>
      </w:r>
    </w:p>
    <w:p w:rsidR="009D7F63" w:rsidRPr="0073389C"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w:t>
      </w:r>
      <w:r w:rsidR="00D53C88" w:rsidRPr="00D53C88">
        <w:t xml:space="preserve"> 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rsidR="005C00EC" w:rsidRDefault="005C00EC" w:rsidP="009D7F63">
      <w:pPr>
        <w:tabs>
          <w:tab w:val="left" w:pos="1014"/>
        </w:tabs>
        <w:spacing w:before="120" w:after="120" w:line="288" w:lineRule="auto"/>
        <w:jc w:val="both"/>
        <w:rPr>
          <w:b/>
        </w:rPr>
      </w:pPr>
    </w:p>
    <w:p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lastRenderedPageBreak/>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12"/>
      </w:r>
      <w:r w:rsidRPr="00A15E8E">
        <w:t>.</w:t>
      </w:r>
    </w:p>
    <w:p w:rsidR="00A57E12" w:rsidRDefault="00A57E12" w:rsidP="00A57E12">
      <w:pPr>
        <w:tabs>
          <w:tab w:val="left" w:pos="1014"/>
        </w:tabs>
        <w:spacing w:before="120" w:after="120" w:line="288" w:lineRule="auto"/>
        <w:jc w:val="both"/>
      </w:pPr>
    </w:p>
    <w:p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rsidR="009D7F63" w:rsidRPr="0073389C" w:rsidRDefault="009D7F63" w:rsidP="009D7F63">
      <w:pPr>
        <w:tabs>
          <w:tab w:val="left" w:pos="1014"/>
        </w:tabs>
        <w:spacing w:before="120" w:after="120" w:line="288" w:lineRule="auto"/>
        <w:jc w:val="both"/>
      </w:pPr>
    </w:p>
    <w:p w:rsidR="009D7F63" w:rsidRPr="0073389C" w:rsidRDefault="009D7F63" w:rsidP="009D7F63">
      <w:pPr>
        <w:pStyle w:val="Nadpis3"/>
        <w:ind w:left="567" w:firstLine="0"/>
        <w:rPr>
          <w:lang w:val="sk-SK"/>
        </w:rPr>
      </w:pPr>
      <w:bookmarkStart w:id="438" w:name="_Toc440372886"/>
      <w:bookmarkStart w:id="439" w:name="_Toc440636397"/>
      <w:r w:rsidRPr="0073389C">
        <w:rPr>
          <w:lang w:val="sk-SK"/>
        </w:rPr>
        <w:lastRenderedPageBreak/>
        <w:t>Zákazky nespadajúce pod zákon o verejnom obstarávaní</w:t>
      </w:r>
      <w:bookmarkEnd w:id="438"/>
      <w:bookmarkEnd w:id="439"/>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 xml:space="preserve">spôsob označenia obalu s ponukou (adresa </w:t>
      </w:r>
      <w:r w:rsidR="000D28F2">
        <w:t>prijímateľa</w:t>
      </w:r>
      <w:r w:rsidRPr="0073389C">
        <w:t xml:space="preserve">, adresa uchádzača, označenie „Neotvárať“ a „názov zákazky“), </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rsidR="00C43500" w:rsidRDefault="00C43500" w:rsidP="009D7F63">
      <w:pPr>
        <w:autoSpaceDE w:val="0"/>
        <w:autoSpaceDN w:val="0"/>
        <w:adjustRightInd w:val="0"/>
        <w:spacing w:before="120" w:after="120" w:line="288" w:lineRule="auto"/>
        <w:jc w:val="both"/>
        <w:rPr>
          <w:b/>
          <w:i/>
          <w:color w:val="FF0000"/>
        </w:rPr>
      </w:pPr>
    </w:p>
    <w:p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914736" w:rsidRDefault="00914736" w:rsidP="009D7F63">
      <w:pPr>
        <w:autoSpaceDE w:val="0"/>
        <w:autoSpaceDN w:val="0"/>
        <w:adjustRightInd w:val="0"/>
        <w:spacing w:before="120" w:after="120" w:line="288" w:lineRule="auto"/>
        <w:jc w:val="both"/>
        <w:rPr>
          <w:b/>
          <w:i/>
          <w:color w:val="FF0000"/>
        </w:rPr>
      </w:pPr>
    </w:p>
    <w:p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lastRenderedPageBreak/>
        <w:t>návrh zmluvy s úspešným uchádzačom,</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rsidR="00E56F7C" w:rsidRDefault="00E56F7C" w:rsidP="009D7F63">
      <w:pPr>
        <w:autoSpaceDE w:val="0"/>
        <w:autoSpaceDN w:val="0"/>
        <w:adjustRightInd w:val="0"/>
        <w:spacing w:before="120" w:after="120" w:line="288" w:lineRule="auto"/>
        <w:jc w:val="both"/>
        <w:rPr>
          <w:b/>
          <w:i/>
        </w:rPr>
      </w:pPr>
    </w:p>
    <w:p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rsidR="00E56F7C" w:rsidRDefault="00E56F7C" w:rsidP="009D7F63">
      <w:pPr>
        <w:autoSpaceDE w:val="0"/>
        <w:autoSpaceDN w:val="0"/>
        <w:adjustRightInd w:val="0"/>
        <w:spacing w:before="120" w:after="120" w:line="288" w:lineRule="auto"/>
        <w:jc w:val="both"/>
      </w:pPr>
    </w:p>
    <w:p w:rsidR="009D7F63" w:rsidRDefault="004A5C0C" w:rsidP="009D7F63">
      <w:pPr>
        <w:autoSpaceDE w:val="0"/>
        <w:autoSpaceDN w:val="0"/>
        <w:adjustRightInd w:val="0"/>
        <w:spacing w:before="120" w:after="120" w:line="288" w:lineRule="auto"/>
        <w:jc w:val="both"/>
      </w:pPr>
      <w:r w:rsidRPr="004A5C0C">
        <w:t xml:space="preserve">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w:t>
      </w:r>
      <w:r w:rsidR="00047055" w:rsidRPr="00047055">
        <w:t>hospodárnosti, efektívnosti a účinnosti</w:t>
      </w:r>
      <w:r w:rsidRPr="004A5C0C">
        <w:t xml:space="preserve">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rsidR="005F5EA3" w:rsidRPr="0073389C" w:rsidRDefault="005F5EA3" w:rsidP="009D7F63">
      <w:pPr>
        <w:autoSpaceDE w:val="0"/>
        <w:autoSpaceDN w:val="0"/>
        <w:adjustRightInd w:val="0"/>
        <w:spacing w:before="120" w:after="120" w:line="288" w:lineRule="auto"/>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rsidR="009D7F63" w:rsidRPr="0073389C" w:rsidRDefault="009D7F63" w:rsidP="009D7F63">
      <w:pPr>
        <w:autoSpaceDE w:val="0"/>
        <w:autoSpaceDN w:val="0"/>
        <w:adjustRightInd w:val="0"/>
        <w:spacing w:before="120" w:after="120" w:line="288" w:lineRule="auto"/>
        <w:jc w:val="both"/>
      </w:pPr>
      <w:r w:rsidRPr="0073389C">
        <w:lastRenderedPageBreak/>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rsidR="005F5EA3" w:rsidRPr="0073389C" w:rsidRDefault="005F5EA3" w:rsidP="009D7F63">
      <w:pPr>
        <w:autoSpaceDE w:val="0"/>
        <w:autoSpaceDN w:val="0"/>
        <w:adjustRightInd w:val="0"/>
        <w:spacing w:before="120" w:after="120" w:line="288" w:lineRule="auto"/>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w:t>
      </w:r>
      <w:r w:rsidRPr="0073389C">
        <w:lastRenderedPageBreak/>
        <w:t xml:space="preserve">dňu predloženia dokumentácie), zriaďovacia listina vrátane všetkých relevantných dodatkov, zakladateľská listina, spoločenská zmluva, výpis z centrálneho depozitára cenných papierov,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rsidR="009D7F63" w:rsidRPr="0073389C" w:rsidRDefault="009D7F63" w:rsidP="009D7F63">
      <w:pPr>
        <w:pStyle w:val="Nadpis3"/>
        <w:ind w:left="567" w:firstLine="0"/>
        <w:rPr>
          <w:lang w:val="sk-SK"/>
        </w:rPr>
      </w:pPr>
      <w:r w:rsidRPr="0073389C">
        <w:rPr>
          <w:lang w:val="sk-SK"/>
        </w:rPr>
        <w:lastRenderedPageBreak/>
        <w:t xml:space="preserve"> </w:t>
      </w:r>
      <w:bookmarkStart w:id="440" w:name="_Toc440372887"/>
      <w:bookmarkStart w:id="441" w:name="_Toc440636398"/>
      <w:r w:rsidRPr="0073389C">
        <w:rPr>
          <w:lang w:val="sk-SK"/>
        </w:rPr>
        <w:t>Konflikt záujmov</w:t>
      </w:r>
      <w:bookmarkEnd w:id="440"/>
      <w:bookmarkEnd w:id="441"/>
    </w:p>
    <w:p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w:t>
      </w:r>
      <w:r w:rsidRPr="0073389C">
        <w:rPr>
          <w:color w:val="000000"/>
        </w:rPr>
        <w:lastRenderedPageBreak/>
        <w:t xml:space="preserve">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rsidR="001325C0" w:rsidRDefault="001325C0" w:rsidP="009D7F63">
      <w:pPr>
        <w:autoSpaceDE w:val="0"/>
        <w:autoSpaceDN w:val="0"/>
        <w:adjustRightInd w:val="0"/>
        <w:spacing w:before="120" w:after="120" w:line="288" w:lineRule="auto"/>
        <w:jc w:val="both"/>
        <w:rPr>
          <w:color w:val="000000"/>
        </w:rPr>
      </w:pPr>
    </w:p>
    <w:p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rsidR="001325C0" w:rsidRPr="0073389C" w:rsidRDefault="001325C0" w:rsidP="009D7F63">
      <w:pPr>
        <w:autoSpaceDE w:val="0"/>
        <w:autoSpaceDN w:val="0"/>
        <w:adjustRightInd w:val="0"/>
        <w:spacing w:before="120" w:after="120" w:line="288" w:lineRule="auto"/>
        <w:jc w:val="both"/>
        <w:rPr>
          <w:color w:val="000000"/>
        </w:rPr>
      </w:pPr>
    </w:p>
    <w:p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rPr>
                <w:rFonts w:asciiTheme="minorHAnsi" w:hAnsiTheme="minorHAnsi"/>
                <w:b w:val="0"/>
              </w:rPr>
            </w:pPr>
          </w:p>
        </w:tc>
        <w:tc>
          <w:tcPr>
            <w:tcW w:w="4536" w:type="dxa"/>
            <w:vAlign w:val="center"/>
          </w:tcPr>
          <w:p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3"/>
            </w:r>
          </w:p>
        </w:tc>
        <w:tc>
          <w:tcPr>
            <w:tcW w:w="4252" w:type="dxa"/>
            <w:vAlign w:val="center"/>
          </w:tcPr>
          <w:p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a)</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b)</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4"/>
            </w:r>
            <w:r w:rsidRPr="0073389C">
              <w:t xml:space="preserve"> člena  štatutárneho orgánu </w:t>
            </w:r>
            <w:r w:rsidR="001325C0">
              <w:t>prijímateľa</w:t>
            </w:r>
            <w:r w:rsidRPr="0073389C">
              <w:t>.</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c)</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d)</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e)</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lastRenderedPageBreak/>
              <w:t>f)</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5"/>
            </w:r>
            <w:r w:rsidR="001325C0">
              <w:t xml:space="preserve"> </w:t>
            </w:r>
            <w:r w:rsidRPr="0073389C">
              <w:t xml:space="preserve"> člena štatutárneho orgánu </w:t>
            </w:r>
            <w:r w:rsidR="001325C0">
              <w:t>prijímateľa</w:t>
            </w:r>
            <w:r w:rsidRPr="0073389C">
              <w:t>.</w:t>
            </w:r>
          </w:p>
        </w:tc>
        <w:tc>
          <w:tcPr>
            <w:tcW w:w="4252" w:type="dxa"/>
            <w:vAlign w:val="center"/>
          </w:tcPr>
          <w:p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g)</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h)</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i)</w:t>
            </w:r>
          </w:p>
        </w:tc>
        <w:tc>
          <w:tcPr>
            <w:tcW w:w="4536" w:type="dxa"/>
            <w:vAlign w:val="center"/>
          </w:tcPr>
          <w:p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6"/>
            </w:r>
            <w:r w:rsidRPr="0073389C">
              <w:t xml:space="preserve">). Spoločenské alebo osobné kontakty (blízka osoba) medzi osobami úspešného uchádzača a  </w:t>
            </w:r>
            <w:r w:rsidR="001325C0">
              <w:t>prijímateľa</w:t>
            </w:r>
            <w:r w:rsidRPr="0073389C">
              <w:t>.</w:t>
            </w:r>
          </w:p>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v priebehu krátkeho časového úseku sa bez zjavného dôvodu vydajú dve alebo viaceré zmluvy na totožné položky, čo vedie k použitiu menej konkurencieschopného postupu obstarania.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lastRenderedPageBreak/>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b/>
              </w:rPr>
            </w:pPr>
            <w:r w:rsidRPr="0073389C">
              <w:t>Akceptujú sa nepravé osvedčenia.</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Znížilo sa množstvo položiek, ktoré sa majú dodať, bez úmerného zníženia výšky úhrady.</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rsidR="00F457A3" w:rsidRPr="00CA3B38" w:rsidRDefault="00F457A3" w:rsidP="00F457A3">
      <w:pPr>
        <w:rPr>
          <w:rFonts w:ascii="Times New Roman" w:hAnsi="Times New Roman"/>
          <w:b/>
          <w:sz w:val="24"/>
        </w:rPr>
      </w:pPr>
    </w:p>
    <w:p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rsidR="009D7F63" w:rsidRPr="0073389C" w:rsidRDefault="009D7F63" w:rsidP="009D7F63">
      <w:pPr>
        <w:spacing w:before="120" w:after="120" w:line="288" w:lineRule="auto"/>
        <w:jc w:val="both"/>
      </w:pPr>
    </w:p>
    <w:p w:rsidR="009D7F63" w:rsidRPr="0073389C" w:rsidRDefault="009D7F63" w:rsidP="009D7F63">
      <w:pPr>
        <w:pStyle w:val="Nadpis2"/>
        <w:spacing w:line="288" w:lineRule="auto"/>
        <w:rPr>
          <w:lang w:val="sk-SK"/>
        </w:rPr>
      </w:pPr>
      <w:bookmarkStart w:id="442" w:name="_Toc410907878"/>
      <w:bookmarkStart w:id="443" w:name="_Toc440372888"/>
      <w:bookmarkStart w:id="444" w:name="_Toc440636399"/>
      <w:r w:rsidRPr="0073389C">
        <w:rPr>
          <w:lang w:val="sk-SK"/>
        </w:rPr>
        <w:t>Informačný systém (ITMS2014+)</w:t>
      </w:r>
      <w:bookmarkEnd w:id="442"/>
      <w:bookmarkEnd w:id="443"/>
      <w:bookmarkEnd w:id="444"/>
    </w:p>
    <w:p w:rsidR="009D7F63" w:rsidRPr="0073389C" w:rsidRDefault="009D7F63" w:rsidP="009D7F63">
      <w:pPr>
        <w:spacing w:before="120" w:after="120" w:line="288" w:lineRule="auto"/>
        <w:jc w:val="both"/>
      </w:pPr>
      <w:r w:rsidRPr="0073389C">
        <w:t xml:space="preserve">ITMS2014+ – IT monitorovací systém pre štrukturálne fondy slúži na komplexné sledovanie priebehu realizácie projektov a stavu čerpania prostriedkov na úrovni jednotlivých EŠIF, operačných programov, </w:t>
      </w:r>
      <w:r w:rsidRPr="0073389C">
        <w:lastRenderedPageBreak/>
        <w:t>prioritných osí, špecifických cieľov a projektov. Zabezpečenie funkčnosti ITMS2014+ je plne v kompetencii C</w:t>
      </w:r>
      <w:r w:rsidR="00A672FF">
        <w:t>KO</w:t>
      </w:r>
      <w:r w:rsidRPr="0073389C">
        <w:t xml:space="preserve"> v spolupráci s Certifikačným orgánom a DataCentrom.</w:t>
      </w:r>
    </w:p>
    <w:p w:rsidR="009D7F63" w:rsidRPr="0073389C" w:rsidRDefault="009D7F63" w:rsidP="009D7F63">
      <w:pPr>
        <w:spacing w:before="120" w:after="120" w:line="288" w:lineRule="auto"/>
        <w:jc w:val="both"/>
      </w:pPr>
      <w:r w:rsidRPr="0073389C">
        <w:t xml:space="preserve">ITMS2014+ je delený na tri hlavné časti: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7"/>
      </w:r>
      <w:r w:rsidRPr="0073389C">
        <w:t>, tento prístup ďalej využíva na predkladanie všetkých relevantných dokumentov, najmä:</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rsidR="009D7F63" w:rsidRPr="0073389C" w:rsidRDefault="009D7F63" w:rsidP="009D7F63">
      <w:pPr>
        <w:pStyle w:val="Nadpis2"/>
        <w:spacing w:line="288" w:lineRule="auto"/>
        <w:rPr>
          <w:lang w:val="sk-SK"/>
        </w:rPr>
      </w:pPr>
      <w:bookmarkStart w:id="445" w:name="_Toc440372889"/>
      <w:bookmarkStart w:id="446" w:name="_Toc440636400"/>
      <w:r w:rsidRPr="0073389C">
        <w:rPr>
          <w:lang w:val="sk-SK"/>
        </w:rPr>
        <w:t>Informovanie a komunikácia</w:t>
      </w:r>
      <w:bookmarkEnd w:id="445"/>
      <w:bookmarkEnd w:id="446"/>
    </w:p>
    <w:p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9"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9D7F63" w:rsidRPr="0073389C" w:rsidRDefault="009D7F63" w:rsidP="009D7F63">
      <w:pPr>
        <w:spacing w:before="120" w:after="120" w:line="288" w:lineRule="auto"/>
        <w:jc w:val="both"/>
      </w:pPr>
      <w:r w:rsidRPr="0073389C">
        <w:lastRenderedPageBreak/>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w:t>
      </w:r>
      <w:r w:rsidRPr="0073389C">
        <w:lastRenderedPageBreak/>
        <w:t xml:space="preserve">postupov, či vyrozumenia. Ak si prijímateľ bude viesť prehľadnú projektovú dokumentáciu, bude dobre pripravený na konzultácie, </w:t>
      </w:r>
      <w:r w:rsidR="001D4D5C">
        <w:t xml:space="preserve">finančnú </w:t>
      </w:r>
      <w:r w:rsidRPr="0073389C">
        <w:t>kontrolu na mieste či prípadný audit.</w:t>
      </w:r>
    </w:p>
    <w:p w:rsidR="009D7F63" w:rsidRPr="0073389C" w:rsidRDefault="009D7F63" w:rsidP="009D7F63">
      <w:pPr>
        <w:pStyle w:val="Nadpis1"/>
        <w:spacing w:before="120" w:after="120" w:line="288" w:lineRule="auto"/>
        <w:ind w:left="0" w:firstLine="0"/>
        <w:rPr>
          <w:rFonts w:ascii="Arial" w:hAnsi="Arial"/>
          <w:lang w:val="sk-SK"/>
        </w:rPr>
      </w:pPr>
      <w:bookmarkStart w:id="447" w:name="_Toc440372890"/>
      <w:bookmarkStart w:id="448" w:name="_Toc440636401"/>
      <w:bookmarkStart w:id="449" w:name="_Toc410907880"/>
      <w:r w:rsidRPr="0073389C">
        <w:rPr>
          <w:rFonts w:ascii="Arial" w:hAnsi="Arial"/>
          <w:lang w:val="sk-SK"/>
        </w:rPr>
        <w:lastRenderedPageBreak/>
        <w:t>Kontrola a overovanie oprávnenosti výdavkov</w:t>
      </w:r>
      <w:bookmarkEnd w:id="447"/>
      <w:bookmarkEnd w:id="448"/>
      <w:r w:rsidRPr="0073389C">
        <w:rPr>
          <w:rFonts w:ascii="Arial" w:hAnsi="Arial"/>
          <w:lang w:val="sk-SK"/>
        </w:rPr>
        <w:t xml:space="preserve"> </w:t>
      </w:r>
      <w:bookmarkEnd w:id="449"/>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rsidR="009D7F63" w:rsidRPr="0073389C" w:rsidRDefault="009D7F63" w:rsidP="009D7F63">
      <w:pPr>
        <w:pStyle w:val="Nadpis2"/>
        <w:spacing w:line="288" w:lineRule="auto"/>
        <w:rPr>
          <w:lang w:val="sk-SK"/>
        </w:rPr>
      </w:pPr>
      <w:bookmarkStart w:id="450" w:name="_Toc410907881"/>
      <w:bookmarkStart w:id="451" w:name="_Toc440372891"/>
      <w:bookmarkStart w:id="452" w:name="_Toc440636402"/>
      <w:r w:rsidRPr="0073389C">
        <w:rPr>
          <w:lang w:val="sk-SK"/>
        </w:rPr>
        <w:t xml:space="preserve">Administratívna </w:t>
      </w:r>
      <w:r w:rsidR="00F17DE9">
        <w:rPr>
          <w:lang w:val="sk-SK"/>
        </w:rPr>
        <w:t xml:space="preserve">finančná </w:t>
      </w:r>
      <w:r w:rsidRPr="0073389C">
        <w:rPr>
          <w:lang w:val="sk-SK"/>
        </w:rPr>
        <w:t>kontrola</w:t>
      </w:r>
      <w:bookmarkEnd w:id="450"/>
      <w:bookmarkEnd w:id="451"/>
      <w:bookmarkEnd w:id="452"/>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rsidR="009D7F63" w:rsidRPr="0073389C" w:rsidRDefault="009D7F63" w:rsidP="009D7F63">
      <w:pPr>
        <w:pStyle w:val="Zkladntext"/>
        <w:spacing w:before="120" w:after="120" w:line="288" w:lineRule="auto"/>
        <w:rPr>
          <w:rFonts w:ascii="Arial" w:hAnsi="Arial" w:cs="Arial"/>
          <w:sz w:val="19"/>
          <w:szCs w:val="19"/>
          <w:lang w:val="sk-SK"/>
        </w:rPr>
      </w:pPr>
    </w:p>
    <w:p w:rsidR="009D7F63" w:rsidRPr="0073389C" w:rsidRDefault="00614746" w:rsidP="009D7F63">
      <w:pPr>
        <w:pStyle w:val="Nadpis2"/>
        <w:spacing w:line="288" w:lineRule="auto"/>
        <w:ind w:left="0" w:firstLine="0"/>
        <w:rPr>
          <w:lang w:val="sk-SK"/>
        </w:rPr>
      </w:pPr>
      <w:bookmarkStart w:id="453" w:name="_Toc410907882"/>
      <w:bookmarkStart w:id="454" w:name="_Toc440372892"/>
      <w:bookmarkStart w:id="455" w:name="_Toc440636403"/>
      <w:r>
        <w:rPr>
          <w:lang w:val="sk-SK"/>
        </w:rPr>
        <w:t>Finančná k</w:t>
      </w:r>
      <w:r w:rsidR="009D7F63" w:rsidRPr="0073389C">
        <w:rPr>
          <w:lang w:val="sk-SK"/>
        </w:rPr>
        <w:t>ontrola na mieste</w:t>
      </w:r>
      <w:bookmarkEnd w:id="453"/>
      <w:bookmarkEnd w:id="454"/>
      <w:bookmarkEnd w:id="455"/>
      <w:r w:rsidR="009D7F63" w:rsidRPr="0073389C">
        <w:rPr>
          <w:lang w:val="sk-SK"/>
        </w:rPr>
        <w:tab/>
      </w:r>
      <w:r w:rsidR="009D7F63" w:rsidRPr="0073389C">
        <w:rPr>
          <w:lang w:val="sk-SK"/>
        </w:rPr>
        <w:tab/>
      </w:r>
    </w:p>
    <w:p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výdavky projektu sú v súlade so schváleným projektom;</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adekvátnosť a overiteľnosť podporných dokumentov;</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VO na národnej úrovni aj na úrovni EÚ;</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rsidR="00577329" w:rsidRPr="00200C61" w:rsidRDefault="00577329" w:rsidP="00771817">
      <w:pPr>
        <w:pStyle w:val="Default"/>
        <w:spacing w:before="120" w:after="120" w:line="288" w:lineRule="auto"/>
        <w:jc w:val="both"/>
        <w:rPr>
          <w:rFonts w:ascii="Arial" w:hAnsi="Arial" w:cs="Arial"/>
          <w:color w:val="auto"/>
          <w:sz w:val="19"/>
          <w:szCs w:val="19"/>
          <w:lang w:val="sk-SK"/>
        </w:rPr>
      </w:pPr>
    </w:p>
    <w:p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rsidR="00EE3B9F" w:rsidRPr="003F321D" w:rsidRDefault="00EE3B9F" w:rsidP="00771817">
      <w:pPr>
        <w:pStyle w:val="Bulletslevel1"/>
        <w:numPr>
          <w:ilvl w:val="0"/>
          <w:numId w:val="0"/>
        </w:numPr>
        <w:spacing w:after="120" w:line="288" w:lineRule="auto"/>
        <w:ind w:left="567"/>
        <w:jc w:val="both"/>
        <w:rPr>
          <w:rFonts w:cs="Arial"/>
          <w:szCs w:val="19"/>
          <w:lang w:val="sk-SK"/>
        </w:rPr>
      </w:pP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456" w:name="_Toc410907883"/>
    </w:p>
    <w:p w:rsidR="00AF635C" w:rsidRDefault="00AF635C" w:rsidP="00AF635C">
      <w:pPr>
        <w:pStyle w:val="Bulletslevel1"/>
        <w:numPr>
          <w:ilvl w:val="0"/>
          <w:numId w:val="0"/>
        </w:numPr>
        <w:spacing w:after="120" w:line="288" w:lineRule="auto"/>
        <w:ind w:left="1069" w:hanging="360"/>
        <w:jc w:val="both"/>
        <w:rPr>
          <w:rFonts w:cs="Arial"/>
          <w:szCs w:val="19"/>
          <w:lang w:val="sk-SK"/>
        </w:rPr>
      </w:pPr>
    </w:p>
    <w:p w:rsidR="00AF635C" w:rsidRDefault="00AF635C" w:rsidP="00AF635C">
      <w:pPr>
        <w:pStyle w:val="Bulletslevel1"/>
        <w:numPr>
          <w:ilvl w:val="0"/>
          <w:numId w:val="0"/>
        </w:numPr>
        <w:spacing w:after="120" w:line="288" w:lineRule="auto"/>
        <w:ind w:left="1069" w:hanging="360"/>
        <w:jc w:val="both"/>
        <w:rPr>
          <w:rFonts w:cs="Arial"/>
          <w:szCs w:val="19"/>
          <w:lang w:val="sk-SK"/>
        </w:rPr>
      </w:pPr>
    </w:p>
    <w:p w:rsidR="00AF635C" w:rsidRPr="0073389C" w:rsidRDefault="00AF635C" w:rsidP="00AF635C">
      <w:pPr>
        <w:pStyle w:val="Nadpis1"/>
        <w:spacing w:after="120" w:line="288" w:lineRule="auto"/>
        <w:ind w:left="431" w:hanging="431"/>
        <w:rPr>
          <w:rFonts w:ascii="Arial" w:hAnsi="Arial"/>
          <w:lang w:val="sk-SK"/>
        </w:rPr>
      </w:pPr>
      <w:bookmarkStart w:id="457" w:name="_Toc440372893"/>
      <w:bookmarkStart w:id="458" w:name="_Toc440636404"/>
      <w:r w:rsidRPr="0073389C">
        <w:rPr>
          <w:rFonts w:ascii="Arial" w:hAnsi="Arial"/>
          <w:lang w:val="sk-SK"/>
        </w:rPr>
        <w:lastRenderedPageBreak/>
        <w:t>Pr</w:t>
      </w:r>
      <w:r>
        <w:rPr>
          <w:rFonts w:ascii="Arial" w:hAnsi="Arial"/>
          <w:lang w:val="sk-SK"/>
        </w:rPr>
        <w:t>echodné a záverečné ustanovenia</w:t>
      </w:r>
      <w:bookmarkEnd w:id="457"/>
      <w:bookmarkEnd w:id="458"/>
    </w:p>
    <w:p w:rsidR="00481EA2" w:rsidRDefault="00481EA2" w:rsidP="00481EA2">
      <w:pPr>
        <w:spacing w:before="120" w:after="120" w:line="288" w:lineRule="auto"/>
        <w:jc w:val="both"/>
        <w:rPr>
          <w:rFonts w:cs="Arial"/>
          <w:szCs w:val="19"/>
          <w:lang w:eastAsia="sk-SK"/>
        </w:rPr>
      </w:pP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rsidR="009D7F63" w:rsidRPr="0073389C" w:rsidRDefault="009D7F63" w:rsidP="009D7F63">
      <w:pPr>
        <w:pStyle w:val="Nadpis1"/>
        <w:spacing w:after="120" w:line="288" w:lineRule="auto"/>
        <w:ind w:left="431" w:hanging="431"/>
        <w:rPr>
          <w:rFonts w:ascii="Arial" w:hAnsi="Arial"/>
          <w:lang w:val="sk-SK"/>
        </w:rPr>
      </w:pPr>
      <w:bookmarkStart w:id="459" w:name="_Toc440372894"/>
      <w:bookmarkStart w:id="460" w:name="_Toc440636405"/>
      <w:r w:rsidRPr="0073389C">
        <w:rPr>
          <w:rFonts w:ascii="Arial" w:hAnsi="Arial"/>
          <w:lang w:val="sk-SK"/>
        </w:rPr>
        <w:lastRenderedPageBreak/>
        <w:t>Prílohy</w:t>
      </w:r>
      <w:bookmarkEnd w:id="456"/>
      <w:bookmarkEnd w:id="459"/>
      <w:bookmarkEnd w:id="460"/>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rsidR="009D7F63" w:rsidRPr="002255EE" w:rsidRDefault="000A3901" w:rsidP="002244BF">
      <w:pPr>
        <w:pStyle w:val="Default"/>
        <w:numPr>
          <w:ilvl w:val="0"/>
          <w:numId w:val="94"/>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rsidR="004E50C3" w:rsidRDefault="009D7F63" w:rsidP="004E50C3">
      <w:pPr>
        <w:pStyle w:val="Default"/>
        <w:numPr>
          <w:ilvl w:val="0"/>
          <w:numId w:val="42"/>
        </w:numPr>
        <w:spacing w:before="120" w:after="120" w:line="288" w:lineRule="auto"/>
        <w:ind w:left="714" w:hanging="357"/>
        <w:jc w:val="both"/>
        <w:rPr>
          <w:ins w:id="461" w:author="Zuzana Hušeková" w:date="2018-11-21T13:32:00Z"/>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ins w:id="462" w:author="Zuzana Hušeková" w:date="2018-11-21T13:32:00Z">
        <w:r w:rsidR="004E50C3">
          <w:rPr>
            <w:rFonts w:ascii="Arial" w:hAnsi="Arial" w:cs="Arial"/>
            <w:sz w:val="19"/>
            <w:szCs w:val="19"/>
            <w:lang w:val="sk-SK"/>
          </w:rPr>
          <w:t xml:space="preserve"> </w:t>
        </w:r>
      </w:ins>
    </w:p>
    <w:p w:rsidR="004E50C3" w:rsidRPr="002255EE" w:rsidRDefault="004E50C3" w:rsidP="004E50C3">
      <w:pPr>
        <w:pStyle w:val="Default"/>
        <w:spacing w:before="120" w:after="120" w:line="288" w:lineRule="auto"/>
        <w:ind w:left="714"/>
        <w:jc w:val="both"/>
        <w:rPr>
          <w:rFonts w:ascii="Arial" w:hAnsi="Arial" w:cs="Arial"/>
          <w:sz w:val="19"/>
          <w:szCs w:val="19"/>
          <w:lang w:val="sk-SK"/>
        </w:rPr>
      </w:pPr>
      <w:ins w:id="463" w:author="Zuzana Hušeková" w:date="2018-11-21T13:32:00Z">
        <w:r w:rsidRPr="004E50C3">
          <w:rPr>
            <w:rFonts w:ascii="Arial" w:hAnsi="Arial" w:cs="Arial"/>
            <w:sz w:val="19"/>
            <w:szCs w:val="19"/>
            <w:lang w:val="sk-SK"/>
          </w:rPr>
          <w:t>10a. Sumarizačný hárok - personalne_výdavky,_pre_SRO</w:t>
        </w:r>
      </w:ins>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bookmarkStart w:id="464" w:name="_GoBack"/>
      <w:bookmarkEnd w:id="464"/>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rsidR="009B14A0" w:rsidRPr="009B14A0" w:rsidRDefault="009B14A0" w:rsidP="009B14A0">
      <w:pPr>
        <w:pStyle w:val="Default"/>
        <w:spacing w:before="120" w:after="120" w:line="288" w:lineRule="auto"/>
        <w:ind w:left="357"/>
        <w:jc w:val="both"/>
        <w:rPr>
          <w:rFonts w:ascii="Arial" w:hAnsi="Arial" w:cs="Arial"/>
          <w:sz w:val="19"/>
          <w:szCs w:val="19"/>
          <w:lang w:val="sk-SK"/>
        </w:rPr>
      </w:pPr>
    </w:p>
    <w:p w:rsidR="0022207D" w:rsidRPr="00200264" w:rsidRDefault="0022207D" w:rsidP="002244BF">
      <w:pPr>
        <w:pStyle w:val="Textkomentra"/>
        <w:ind w:left="720"/>
        <w:rPr>
          <w:lang w:val="sk-SK"/>
        </w:rPr>
      </w:pPr>
    </w:p>
    <w:p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30"/>
      <w:footerReference w:type="first" r:id="rId31"/>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BC9" w:rsidRDefault="00117BC9">
      <w:r>
        <w:separator/>
      </w:r>
    </w:p>
    <w:p w:rsidR="00117BC9" w:rsidRDefault="00117BC9"/>
  </w:endnote>
  <w:endnote w:type="continuationSeparator" w:id="0">
    <w:p w:rsidR="00117BC9" w:rsidRDefault="00117BC9">
      <w:r>
        <w:continuationSeparator/>
      </w:r>
    </w:p>
    <w:p w:rsidR="00117BC9" w:rsidRDefault="00117BC9"/>
  </w:endnote>
  <w:endnote w:type="continuationNotice" w:id="1">
    <w:p w:rsidR="00117BC9" w:rsidRDefault="00117B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F4" w:rsidRDefault="00D47DF4">
    <w:pPr>
      <w:pStyle w:val="Pta"/>
      <w:jc w:val="right"/>
    </w:pPr>
    <w:r>
      <w:fldChar w:fldCharType="begin"/>
    </w:r>
    <w:r>
      <w:instrText xml:space="preserve"> PAGE   \* MERGEFORMAT </w:instrText>
    </w:r>
    <w:r>
      <w:fldChar w:fldCharType="separate"/>
    </w:r>
    <w:r w:rsidR="004E50C3">
      <w:rPr>
        <w:noProof/>
      </w:rPr>
      <w:t>148</w:t>
    </w:r>
    <w:r>
      <w:rPr>
        <w:noProof/>
      </w:rPr>
      <w:fldChar w:fldCharType="end"/>
    </w:r>
  </w:p>
  <w:p w:rsidR="00D47DF4" w:rsidRPr="003530AF" w:rsidRDefault="00D47DF4"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rsidR="00D47DF4" w:rsidRDefault="00D47DF4">
        <w:pPr>
          <w:pStyle w:val="Pta"/>
          <w:jc w:val="right"/>
        </w:pPr>
        <w:r>
          <w:fldChar w:fldCharType="begin"/>
        </w:r>
        <w:r>
          <w:instrText>PAGE   \* MERGEFORMAT</w:instrText>
        </w:r>
        <w:r>
          <w:fldChar w:fldCharType="separate"/>
        </w:r>
        <w:r w:rsidR="004E50C3" w:rsidRPr="004E50C3">
          <w:rPr>
            <w:noProof/>
            <w:lang w:val="sk-SK"/>
          </w:rPr>
          <w:t>1</w:t>
        </w:r>
        <w:r>
          <w:fldChar w:fldCharType="end"/>
        </w:r>
      </w:p>
    </w:sdtContent>
  </w:sdt>
  <w:p w:rsidR="00D47DF4" w:rsidRDefault="00D47DF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BC9" w:rsidRDefault="00117BC9">
      <w:r>
        <w:separator/>
      </w:r>
    </w:p>
    <w:p w:rsidR="00117BC9" w:rsidRDefault="00117BC9"/>
  </w:footnote>
  <w:footnote w:type="continuationSeparator" w:id="0">
    <w:p w:rsidR="00117BC9" w:rsidRDefault="00117BC9">
      <w:r>
        <w:continuationSeparator/>
      </w:r>
    </w:p>
    <w:p w:rsidR="00117BC9" w:rsidRDefault="00117BC9"/>
  </w:footnote>
  <w:footnote w:type="continuationNotice" w:id="1">
    <w:p w:rsidR="00117BC9" w:rsidRDefault="00117BC9"/>
  </w:footnote>
  <w:footnote w:id="2">
    <w:p w:rsidR="00D47DF4" w:rsidRPr="009D7F63" w:rsidRDefault="00D47DF4"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rsidR="00D47DF4" w:rsidRPr="009D7F63" w:rsidRDefault="00D47DF4"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rsidR="00D47DF4" w:rsidRPr="009D7F63" w:rsidRDefault="00D47DF4"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rsidR="00D47DF4" w:rsidRPr="009D7F63" w:rsidRDefault="00D47DF4"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rsidR="00D47DF4" w:rsidRPr="003911A6" w:rsidRDefault="00D47DF4">
      <w:pPr>
        <w:pStyle w:val="Textpoznmkypodiarou"/>
        <w:rPr>
          <w:del w:id="88"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7">
    <w:p w:rsidR="00D47DF4" w:rsidRPr="00F20EE9" w:rsidRDefault="00D47DF4">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8">
    <w:p w:rsidR="00D47DF4" w:rsidRPr="005D70A1" w:rsidRDefault="00D47DF4">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9">
    <w:p w:rsidR="00D47DF4" w:rsidRPr="00EA330D" w:rsidRDefault="00D47DF4" w:rsidP="00936C83">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0">
    <w:p w:rsidR="00D47DF4" w:rsidRPr="00E25071" w:rsidRDefault="00D47DF4"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rsidR="00D47DF4" w:rsidRPr="009D7F63" w:rsidRDefault="00D47DF4"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rsidR="00D47DF4" w:rsidRPr="009D7F63" w:rsidRDefault="00D47DF4">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rsidR="00D47DF4" w:rsidRPr="007D7535" w:rsidRDefault="00D47DF4"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rsidR="00D47DF4" w:rsidRPr="009D7F63" w:rsidRDefault="00D47DF4"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rsidR="00D47DF4" w:rsidRPr="009D7F63" w:rsidRDefault="00D47DF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rsidR="00D47DF4" w:rsidRPr="009D7F63" w:rsidRDefault="00D47DF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rsidR="00D47DF4" w:rsidRPr="009D7F63" w:rsidRDefault="00D47DF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rsidR="00D47DF4" w:rsidRPr="009D7F63" w:rsidRDefault="00D47DF4" w:rsidP="00C8683A">
      <w:pPr>
        <w:pStyle w:val="Textpoznmkypodiarou"/>
        <w:rPr>
          <w:rFonts w:cs="Arial"/>
          <w:szCs w:val="16"/>
          <w:lang w:val="sk-SK"/>
        </w:rPr>
      </w:pPr>
      <w:r w:rsidRPr="009D7F63">
        <w:rPr>
          <w:rFonts w:cs="Arial"/>
          <w:szCs w:val="16"/>
          <w:lang w:val="sk-SK" w:eastAsia="cs-CZ"/>
        </w:rPr>
        <w:t>4. pohonné hmoty.</w:t>
      </w:r>
    </w:p>
  </w:footnote>
  <w:footnote w:id="15">
    <w:p w:rsidR="00D47DF4" w:rsidRPr="009D7F63" w:rsidRDefault="00D47DF4"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rsidR="00D47DF4" w:rsidRPr="009D7F63" w:rsidRDefault="00D47DF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rsidR="00D47DF4" w:rsidRPr="009D7F63" w:rsidRDefault="00D47DF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rsidR="00D47DF4" w:rsidRPr="009D7F63" w:rsidRDefault="00D47DF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rsidR="00D47DF4" w:rsidRPr="00041D2E" w:rsidRDefault="00D47DF4" w:rsidP="00041D2E">
      <w:pPr>
        <w:pStyle w:val="Textpoznmkypodiarou"/>
        <w:rPr>
          <w:lang w:val="sk-SK"/>
        </w:rPr>
      </w:pPr>
      <w:r w:rsidRPr="009D7F63">
        <w:rPr>
          <w:rFonts w:cs="Arial"/>
          <w:szCs w:val="16"/>
          <w:lang w:val="sk-SK" w:eastAsia="cs-CZ"/>
        </w:rPr>
        <w:t>4. pohonné hmoty.</w:t>
      </w:r>
    </w:p>
  </w:footnote>
  <w:footnote w:id="16">
    <w:p w:rsidR="00D47DF4" w:rsidRPr="009D7F63" w:rsidRDefault="00D47DF4"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rsidR="00D47DF4" w:rsidRPr="009D7F63" w:rsidRDefault="00D47DF4"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rsidR="00D47DF4" w:rsidRPr="009D7F63" w:rsidRDefault="00D47DF4"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rsidR="00D47DF4" w:rsidRDefault="00D47DF4"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rsidR="00D47DF4" w:rsidRPr="009D7F63" w:rsidRDefault="00D47DF4">
      <w:pPr>
        <w:pStyle w:val="Textpoznmkypodiarou"/>
        <w:rPr>
          <w:rFonts w:cs="Arial"/>
          <w:szCs w:val="16"/>
          <w:lang w:val="sk-SK"/>
        </w:rPr>
      </w:pPr>
    </w:p>
  </w:footnote>
  <w:footnote w:id="20">
    <w:p w:rsidR="00D47DF4" w:rsidRPr="009D7F63" w:rsidRDefault="00D47DF4"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rsidR="00D47DF4" w:rsidRPr="006E4CC8" w:rsidRDefault="00D47DF4"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rsidR="00D47DF4" w:rsidRPr="007F7349" w:rsidRDefault="00D47DF4"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rsidR="00D47DF4" w:rsidRPr="007F7349" w:rsidRDefault="00D47DF4"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rsidR="00D47DF4" w:rsidRPr="007F7349" w:rsidRDefault="00D47DF4"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rsidR="00D47DF4" w:rsidRPr="00F41F62" w:rsidRDefault="00D47DF4"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rsidR="00D47DF4" w:rsidRPr="009D7F63" w:rsidRDefault="00D47DF4"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rsidR="00D47DF4" w:rsidRDefault="00D47DF4"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4">
    <w:p w:rsidR="00D47DF4" w:rsidRDefault="00D47DF4"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5">
    <w:p w:rsidR="00D47DF4" w:rsidRDefault="00D47DF4"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6">
    <w:p w:rsidR="00D47DF4" w:rsidRPr="004F28ED" w:rsidRDefault="00D47DF4">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7">
    <w:p w:rsidR="002157B3" w:rsidRPr="0029658C" w:rsidRDefault="002157B3" w:rsidP="002157B3">
      <w:pPr>
        <w:pStyle w:val="Textpoznmkypodiarou"/>
        <w:jc w:val="both"/>
        <w:rPr>
          <w:ins w:id="117" w:author="Rudolf Hrudkay" w:date="2018-11-21T10:54:00Z"/>
          <w:lang w:val="sk-SK"/>
        </w:rPr>
      </w:pPr>
      <w:ins w:id="118" w:author="Rudolf Hrudkay" w:date="2018-11-21T10:54:00Z">
        <w:r>
          <w:rPr>
            <w:rStyle w:val="Odkaznapoznmkupodiarou"/>
          </w:rPr>
          <w:footnoteRef/>
        </w:r>
        <w:r>
          <w:rPr>
            <w:szCs w:val="16"/>
          </w:rPr>
          <w:t xml:space="preserve">Ide o zohľadnenie </w:t>
        </w:r>
      </w:ins>
      <w:ins w:id="119" w:author="Rudolf Hrudkay" w:date="2018-11-21T10:55:00Z">
        <w:r>
          <w:rPr>
            <w:szCs w:val="16"/>
            <w:lang w:val="sk-SK"/>
          </w:rPr>
          <w:t xml:space="preserve">celkovej </w:t>
        </w:r>
      </w:ins>
      <w:ins w:id="120" w:author="Rudolf Hrudkay" w:date="2018-11-21T10:54:00Z">
        <w:r>
          <w:rPr>
            <w:szCs w:val="16"/>
          </w:rPr>
          <w:t xml:space="preserve">dĺžky realizácie národného projektu (minimálne </w:t>
        </w:r>
      </w:ins>
      <w:ins w:id="121" w:author="Rudolf Hrudkay" w:date="2018-11-21T10:55:00Z">
        <w:r>
          <w:rPr>
            <w:szCs w:val="16"/>
            <w:lang w:val="sk-SK"/>
          </w:rPr>
          <w:t>2</w:t>
        </w:r>
      </w:ins>
      <w:ins w:id="122" w:author="Rudolf Hrudkay" w:date="2018-11-21T10:54:00Z">
        <w:r>
          <w:rPr>
            <w:szCs w:val="16"/>
          </w:rPr>
          <w:t xml:space="preserve"> a viac rokov) a ak priame mzdové výdavky (vykazované na reálnej báze, resp. ide o štandardnú stupnicu jednotkových nákladov) tvoria minimálne </w:t>
        </w:r>
      </w:ins>
      <w:ins w:id="123" w:author="Rudolf Hrudkay" w:date="2018-11-21T10:55:00Z">
        <w:r>
          <w:rPr>
            <w:szCs w:val="16"/>
            <w:lang w:val="sk-SK"/>
          </w:rPr>
          <w:t>4</w:t>
        </w:r>
      </w:ins>
      <w:ins w:id="124" w:author="Rudolf Hrudkay" w:date="2018-11-21T10:54:00Z">
        <w:r>
          <w:rPr>
            <w:szCs w:val="16"/>
          </w:rPr>
          <w:t xml:space="preserve">0 % celkových priamych výdavkov národného projektu, vrátane posúdenia štruktúry mzdových výdavkov vo vzťahu k posilneniu odborného výkonu </w:t>
        </w:r>
      </w:ins>
      <w:ins w:id="125" w:author="Rudolf Hrudkay" w:date="2018-11-21T10:55:00Z">
        <w:r>
          <w:rPr>
            <w:szCs w:val="16"/>
            <w:lang w:val="sk-SK"/>
          </w:rPr>
          <w:t>prijímateľa</w:t>
        </w:r>
      </w:ins>
      <w:ins w:id="126" w:author="Rudolf Hrudkay" w:date="2018-11-21T10:54:00Z">
        <w:r>
          <w:rPr>
            <w:szCs w:val="16"/>
          </w:rPr>
          <w:t xml:space="preserve">. Vzhľadom na to, že ide o národný projekt, RO o možnosti zohľadnenia rastu mzdových výdavkov usmerní budúceho žiadateľa podľa § 26 ods. 4 zákona č. 292/2014 Z. z.. </w:t>
        </w:r>
        <w:r>
          <w:t xml:space="preserve"> </w:t>
        </w:r>
      </w:ins>
    </w:p>
  </w:footnote>
  <w:footnote w:id="28">
    <w:p w:rsidR="002157B3" w:rsidRPr="00033E1E" w:rsidRDefault="002157B3" w:rsidP="00033E1E">
      <w:pPr>
        <w:pStyle w:val="Default"/>
        <w:jc w:val="both"/>
        <w:rPr>
          <w:ins w:id="140" w:author="Rudolf Hrudkay" w:date="2018-11-21T10:57:00Z"/>
          <w:szCs w:val="16"/>
          <w:lang w:val="x-none"/>
        </w:rPr>
      </w:pPr>
      <w:ins w:id="141" w:author="Rudolf Hrudkay" w:date="2018-11-21T10:57:00Z">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ins>
    </w:p>
  </w:footnote>
  <w:footnote w:id="29">
    <w:p w:rsidR="000767C2" w:rsidRPr="0029658C" w:rsidRDefault="000767C2" w:rsidP="000767C2">
      <w:pPr>
        <w:pStyle w:val="Default"/>
        <w:jc w:val="both"/>
        <w:rPr>
          <w:ins w:id="170" w:author="Rudolf Hrudkay" w:date="2018-11-21T11:09:00Z"/>
          <w:rFonts w:ascii="Arial" w:hAnsi="Arial"/>
          <w:color w:val="auto"/>
          <w:sz w:val="16"/>
          <w:szCs w:val="16"/>
          <w:lang w:val="x-none" w:eastAsia="x-none"/>
        </w:rPr>
      </w:pPr>
      <w:ins w:id="171" w:author="Rudolf Hrudkay" w:date="2018-11-21T11:09:00Z">
        <w:r>
          <w:rPr>
            <w:rStyle w:val="Odkaznapoznmkupodiarou"/>
          </w:rPr>
          <w:footnoteRef/>
        </w:r>
        <w:r>
          <w:rPr>
            <w:rFonts w:ascii="Arial" w:hAnsi="Arial"/>
            <w:color w:val="auto"/>
            <w:sz w:val="16"/>
            <w:szCs w:val="16"/>
            <w:lang w:val="sk-SK" w:eastAsia="x-none"/>
          </w:rPr>
          <w:t xml:space="preserve">T.j. plat zamestnanca je v každom mesiaci rovnaký </w:t>
        </w:r>
      </w:ins>
      <w:ins w:id="172" w:author="Rudolf Hrudkay" w:date="2018-11-21T11:11:00Z">
        <w:r>
          <w:rPr>
            <w:rFonts w:ascii="Arial" w:hAnsi="Arial"/>
            <w:color w:val="auto"/>
            <w:sz w:val="16"/>
            <w:szCs w:val="16"/>
            <w:lang w:val="sk-SK" w:eastAsia="x-none"/>
          </w:rPr>
          <w:t xml:space="preserve">a </w:t>
        </w:r>
      </w:ins>
      <w:ins w:id="173" w:author="Rudolf Hrudkay" w:date="2018-11-21T11:09:00Z">
        <w:r>
          <w:rPr>
            <w:rFonts w:ascii="Arial" w:hAnsi="Arial"/>
            <w:color w:val="auto"/>
            <w:sz w:val="16"/>
            <w:szCs w:val="16"/>
            <w:lang w:val="sk-SK" w:eastAsia="x-none"/>
          </w:rPr>
          <w:t>vo vz</w:t>
        </w:r>
      </w:ins>
      <w:ins w:id="174" w:author="Rudolf Hrudkay" w:date="2018-11-21T11:10:00Z">
        <w:r>
          <w:rPr>
            <w:rFonts w:ascii="Arial" w:hAnsi="Arial"/>
            <w:color w:val="auto"/>
            <w:sz w:val="16"/>
            <w:szCs w:val="16"/>
            <w:lang w:val="sk-SK" w:eastAsia="x-none"/>
          </w:rPr>
          <w:t>ťahu k počtu pracovných dní/hodín v jednotlivých mesiacoch roka</w:t>
        </w:r>
      </w:ins>
      <w:ins w:id="175" w:author="Rudolf Hrudkay" w:date="2018-11-21T11:11:00Z">
        <w:r>
          <w:rPr>
            <w:rFonts w:ascii="Arial" w:hAnsi="Arial"/>
            <w:color w:val="auto"/>
            <w:sz w:val="16"/>
            <w:szCs w:val="16"/>
            <w:lang w:val="sk-SK" w:eastAsia="x-none"/>
          </w:rPr>
          <w:t xml:space="preserve"> sa mení výška hodinovej ceny práce</w:t>
        </w:r>
      </w:ins>
      <w:ins w:id="176" w:author="Rudolf Hrudkay" w:date="2018-11-21T11:09:00Z">
        <w:r w:rsidRPr="0029658C">
          <w:rPr>
            <w:rFonts w:ascii="Arial" w:hAnsi="Arial"/>
            <w:color w:val="auto"/>
            <w:sz w:val="16"/>
            <w:szCs w:val="16"/>
            <w:lang w:val="x-none" w:eastAsia="x-none"/>
          </w:rPr>
          <w:t>.</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ins>
    </w:p>
  </w:footnote>
  <w:footnote w:id="30">
    <w:p w:rsidR="00D47DF4" w:rsidRDefault="00D47DF4" w:rsidP="00033E1E">
      <w:pPr>
        <w:pStyle w:val="Textpoznmkypodiarou"/>
        <w:jc w:val="both"/>
        <w:rPr>
          <w:ins w:id="210" w:author="Rudolf Hrudkay" w:date="2018-11-21T09:56:00Z"/>
          <w:lang w:val="sk-SK"/>
        </w:rPr>
      </w:pPr>
      <w:ins w:id="211" w:author="Rudolf Hrudkay" w:date="2018-11-21T09:35:00Z">
        <w:r>
          <w:rPr>
            <w:rStyle w:val="Odkaznapoznmkupodiarou"/>
          </w:rPr>
          <w:footnoteRef/>
        </w:r>
        <w:r>
          <w:rPr>
            <w:lang w:val="sk-SK"/>
          </w:rPr>
          <w:t>Výstupmi sa rozumej</w:t>
        </w:r>
      </w:ins>
      <w:ins w:id="212" w:author="Rudolf Hrudkay" w:date="2018-11-21T09:36:00Z">
        <w:r>
          <w:rPr>
            <w:lang w:val="sk-SK"/>
          </w:rPr>
          <w:t xml:space="preserve">ú </w:t>
        </w:r>
      </w:ins>
      <w:ins w:id="213" w:author="Rudolf Hrudkay" w:date="2018-11-21T09:38:00Z">
        <w:r>
          <w:rPr>
            <w:lang w:val="sk-SK"/>
          </w:rPr>
          <w:t>predovšetkým</w:t>
        </w:r>
      </w:ins>
      <w:ins w:id="214" w:author="Rudolf Hrudkay" w:date="2018-11-21T09:36:00Z">
        <w:r>
          <w:rPr>
            <w:lang w:val="sk-SK"/>
          </w:rPr>
          <w:t xml:space="preserve"> výstupy </w:t>
        </w:r>
      </w:ins>
      <w:ins w:id="215" w:author="Rudolf Hrudkay" w:date="2018-11-21T09:37:00Z">
        <w:r>
          <w:rPr>
            <w:lang w:val="sk-SK"/>
          </w:rPr>
          <w:t xml:space="preserve">projektu </w:t>
        </w:r>
      </w:ins>
      <w:ins w:id="216" w:author="Rudolf Hrudkay" w:date="2018-11-21T09:36:00Z">
        <w:r>
          <w:rPr>
            <w:lang w:val="sk-SK"/>
          </w:rPr>
          <w:t xml:space="preserve">definované v popise, resp. opise projektu, </w:t>
        </w:r>
      </w:ins>
      <w:ins w:id="217" w:author="Rudolf Hrudkay" w:date="2018-11-21T09:49:00Z">
        <w:r w:rsidR="00D24D00">
          <w:rPr>
            <w:lang w:val="sk-SK"/>
          </w:rPr>
          <w:t>najmä v prípade ak</w:t>
        </w:r>
      </w:ins>
      <w:ins w:id="218" w:author="Rudolf Hrudkay" w:date="2018-11-21T09:37:00Z">
        <w:r>
          <w:rPr>
            <w:lang w:val="sk-SK"/>
          </w:rPr>
          <w:t xml:space="preserve"> sa </w:t>
        </w:r>
      </w:ins>
      <w:ins w:id="219" w:author="Rudolf Hrudkay" w:date="2018-11-21T09:49:00Z">
        <w:r w:rsidR="00D24D00">
          <w:rPr>
            <w:lang w:val="sk-SK"/>
          </w:rPr>
          <w:t xml:space="preserve">takýmito výstupmi </w:t>
        </w:r>
      </w:ins>
      <w:ins w:id="220" w:author="Rudolf Hrudkay" w:date="2018-11-21T09:37:00Z">
        <w:r>
          <w:rPr>
            <w:lang w:val="sk-SK"/>
          </w:rPr>
          <w:t xml:space="preserve">preukazuje </w:t>
        </w:r>
      </w:ins>
      <w:ins w:id="221" w:author="Rudolf Hrudkay" w:date="2018-11-21T09:38:00Z">
        <w:r>
          <w:rPr>
            <w:lang w:val="sk-SK"/>
          </w:rPr>
          <w:t xml:space="preserve">plnenie merateľných ukazovateľov projektu. Zároveň prijímateľ vo vzťahu k vykonanej pracovnej </w:t>
        </w:r>
      </w:ins>
      <w:ins w:id="222" w:author="Rudolf Hrudkay" w:date="2018-11-21T09:39:00Z">
        <w:r>
          <w:rPr>
            <w:lang w:val="sk-SK"/>
          </w:rPr>
          <w:t xml:space="preserve">činnosti zamestnancov pre potreby preukazovania oprávnenosti výdavkov </w:t>
        </w:r>
      </w:ins>
      <w:ins w:id="223" w:author="Rudolf Hrudkay" w:date="2018-11-21T09:40:00Z">
        <w:r>
          <w:rPr>
            <w:lang w:val="sk-SK"/>
          </w:rPr>
          <w:t xml:space="preserve">môže v rámci </w:t>
        </w:r>
      </w:ins>
      <w:ins w:id="224" w:author="Rudolf Hrudkay" w:date="2018-11-21T09:41:00Z">
        <w:r>
          <w:rPr>
            <w:lang w:val="sk-SK"/>
          </w:rPr>
          <w:t xml:space="preserve">vykonávanej pracovnej </w:t>
        </w:r>
      </w:ins>
      <w:ins w:id="225" w:author="Rudolf Hrudkay" w:date="2018-11-21T09:40:00Z">
        <w:r>
          <w:rPr>
            <w:lang w:val="sk-SK"/>
          </w:rPr>
          <w:t xml:space="preserve">agendy </w:t>
        </w:r>
      </w:ins>
      <w:ins w:id="226" w:author="Rudolf Hrudkay" w:date="2018-11-21T09:41:00Z">
        <w:r>
          <w:rPr>
            <w:lang w:val="sk-SK"/>
          </w:rPr>
          <w:t>dokladova</w:t>
        </w:r>
      </w:ins>
      <w:ins w:id="227" w:author="Rudolf Hrudkay" w:date="2018-11-21T09:42:00Z">
        <w:r>
          <w:rPr>
            <w:lang w:val="sk-SK"/>
          </w:rPr>
          <w:t xml:space="preserve">ť činnosť </w:t>
        </w:r>
      </w:ins>
      <w:ins w:id="228" w:author="Rudolf Hrudkay" w:date="2018-11-21T09:45:00Z">
        <w:r>
          <w:rPr>
            <w:lang w:val="sk-SK"/>
          </w:rPr>
          <w:t xml:space="preserve">zamestnancov </w:t>
        </w:r>
      </w:ins>
      <w:ins w:id="229" w:author="Rudolf Hrudkay" w:date="2018-11-21T09:42:00Z">
        <w:r>
          <w:rPr>
            <w:lang w:val="sk-SK"/>
          </w:rPr>
          <w:t>aj inými výstupmi</w:t>
        </w:r>
      </w:ins>
      <w:ins w:id="230" w:author="Rudolf Hrudkay" w:date="2018-11-21T09:43:00Z">
        <w:r w:rsidR="00FB311B">
          <w:rPr>
            <w:lang w:val="sk-SK"/>
          </w:rPr>
          <w:t xml:space="preserve"> (ktoré nie sú priamo </w:t>
        </w:r>
        <w:r>
          <w:rPr>
            <w:lang w:val="sk-SK"/>
          </w:rPr>
          <w:t>výstupmi projektu</w:t>
        </w:r>
      </w:ins>
      <w:ins w:id="231" w:author="Rudolf Hrudkay" w:date="2018-11-21T10:42:00Z">
        <w:r w:rsidR="00FB311B">
          <w:rPr>
            <w:lang w:val="sk-SK"/>
          </w:rPr>
          <w:t xml:space="preserve"> definovanými v rámci opisu projektu</w:t>
        </w:r>
      </w:ins>
      <w:ins w:id="232" w:author="Rudolf Hrudkay" w:date="2018-11-21T09:43:00Z">
        <w:r>
          <w:rPr>
            <w:lang w:val="sk-SK"/>
          </w:rPr>
          <w:t>)</w:t>
        </w:r>
      </w:ins>
      <w:ins w:id="233" w:author="Rudolf Hrudkay" w:date="2018-11-21T09:42:00Z">
        <w:r w:rsidR="00D24D00">
          <w:rPr>
            <w:lang w:val="sk-SK"/>
          </w:rPr>
          <w:t>, napr. pracovnými podkladmi</w:t>
        </w:r>
      </w:ins>
      <w:ins w:id="234" w:author="Rudolf Hrudkay" w:date="2018-11-21T10:14:00Z">
        <w:r w:rsidR="00D24746">
          <w:rPr>
            <w:lang w:val="sk-SK"/>
          </w:rPr>
          <w:t xml:space="preserve"> alebo záznamami o výsledku pracovnej činnosti</w:t>
        </w:r>
      </w:ins>
      <w:ins w:id="235" w:author="Rudolf Hrudkay" w:date="2018-11-21T09:46:00Z">
        <w:r w:rsidR="00D24D00">
          <w:rPr>
            <w:lang w:val="sk-SK"/>
          </w:rPr>
          <w:t>, ktor</w:t>
        </w:r>
      </w:ins>
      <w:ins w:id="236" w:author="Rudolf Hrudkay" w:date="2018-11-21T09:47:00Z">
        <w:r w:rsidR="00D24D00">
          <w:rPr>
            <w:lang w:val="sk-SK"/>
          </w:rPr>
          <w:t xml:space="preserve">é </w:t>
        </w:r>
      </w:ins>
      <w:ins w:id="237" w:author="Rudolf Hrudkay" w:date="2018-11-21T10:14:00Z">
        <w:r w:rsidR="00D24746">
          <w:rPr>
            <w:lang w:val="sk-SK"/>
          </w:rPr>
          <w:t xml:space="preserve">najmä </w:t>
        </w:r>
      </w:ins>
      <w:ins w:id="238" w:author="Rudolf Hrudkay" w:date="2018-11-21T09:47:00Z">
        <w:r w:rsidR="00D24D00">
          <w:rPr>
            <w:lang w:val="sk-SK"/>
          </w:rPr>
          <w:t>podporujú vypracovanie regul</w:t>
        </w:r>
      </w:ins>
      <w:ins w:id="239" w:author="Rudolf Hrudkay" w:date="2018-11-21T09:48:00Z">
        <w:r w:rsidR="00FB311B">
          <w:rPr>
            <w:lang w:val="sk-SK"/>
          </w:rPr>
          <w:t>é</w:t>
        </w:r>
        <w:r w:rsidR="00D24D00">
          <w:rPr>
            <w:lang w:val="sk-SK"/>
          </w:rPr>
          <w:t>rneho výstupu projektu. Všetky</w:t>
        </w:r>
      </w:ins>
      <w:ins w:id="240" w:author="Rudolf Hrudkay" w:date="2018-11-21T09:49:00Z">
        <w:r w:rsidR="00D24D00">
          <w:rPr>
            <w:lang w:val="sk-SK"/>
          </w:rPr>
          <w:t xml:space="preserve"> </w:t>
        </w:r>
      </w:ins>
      <w:ins w:id="241" w:author="Rudolf Hrudkay" w:date="2018-11-21T09:50:00Z">
        <w:r w:rsidR="00D24D00">
          <w:rPr>
            <w:lang w:val="sk-SK"/>
          </w:rPr>
          <w:t xml:space="preserve">podstatné </w:t>
        </w:r>
      </w:ins>
      <w:ins w:id="242" w:author="Rudolf Hrudkay" w:date="2018-11-21T09:49:00Z">
        <w:r w:rsidR="00D24D00">
          <w:rPr>
            <w:lang w:val="sk-SK"/>
          </w:rPr>
          <w:t>pracovné</w:t>
        </w:r>
      </w:ins>
      <w:ins w:id="243" w:author="Rudolf Hrudkay" w:date="2018-11-21T09:48:00Z">
        <w:r w:rsidR="00D24D00">
          <w:rPr>
            <w:lang w:val="sk-SK"/>
          </w:rPr>
          <w:t xml:space="preserve"> podklady</w:t>
        </w:r>
      </w:ins>
      <w:ins w:id="244" w:author="Rudolf Hrudkay" w:date="2018-11-21T10:15:00Z">
        <w:r w:rsidR="00D24746">
          <w:rPr>
            <w:lang w:val="sk-SK"/>
          </w:rPr>
          <w:t xml:space="preserve"> a záznamy</w:t>
        </w:r>
      </w:ins>
      <w:ins w:id="245" w:author="Rudolf Hrudkay" w:date="2018-11-21T09:48:00Z">
        <w:r w:rsidR="00D24D00">
          <w:rPr>
            <w:lang w:val="sk-SK"/>
          </w:rPr>
          <w:t xml:space="preserve"> </w:t>
        </w:r>
      </w:ins>
      <w:ins w:id="246" w:author="Rudolf Hrudkay" w:date="2018-11-21T10:15:00Z">
        <w:r w:rsidR="00D24746">
          <w:rPr>
            <w:lang w:val="sk-SK"/>
          </w:rPr>
          <w:t xml:space="preserve">k </w:t>
        </w:r>
      </w:ins>
      <w:ins w:id="247" w:author="Rudolf Hrudkay" w:date="2018-11-21T09:48:00Z">
        <w:r w:rsidR="00D24D00">
          <w:rPr>
            <w:lang w:val="sk-SK"/>
          </w:rPr>
          <w:t>projektov</w:t>
        </w:r>
      </w:ins>
      <w:ins w:id="248" w:author="Rudolf Hrudkay" w:date="2018-11-21T09:49:00Z">
        <w:r w:rsidR="00D24D00">
          <w:rPr>
            <w:lang w:val="sk-SK"/>
          </w:rPr>
          <w:t>ý</w:t>
        </w:r>
      </w:ins>
      <w:ins w:id="249" w:author="Rudolf Hrudkay" w:date="2018-11-21T10:15:00Z">
        <w:r w:rsidR="00D24746">
          <w:rPr>
            <w:lang w:val="sk-SK"/>
          </w:rPr>
          <w:t>m</w:t>
        </w:r>
      </w:ins>
      <w:ins w:id="250" w:author="Rudolf Hrudkay" w:date="2018-11-21T09:49:00Z">
        <w:r w:rsidR="00D24D00">
          <w:rPr>
            <w:lang w:val="sk-SK"/>
          </w:rPr>
          <w:t xml:space="preserve"> výstupo</w:t>
        </w:r>
      </w:ins>
      <w:ins w:id="251" w:author="Rudolf Hrudkay" w:date="2018-11-21T10:15:00Z">
        <w:r w:rsidR="00D24746">
          <w:rPr>
            <w:lang w:val="sk-SK"/>
          </w:rPr>
          <w:t>m</w:t>
        </w:r>
      </w:ins>
      <w:ins w:id="252" w:author="Rudolf Hrudkay" w:date="2018-11-21T09:49:00Z">
        <w:r w:rsidR="00D24D00">
          <w:rPr>
            <w:lang w:val="sk-SK"/>
          </w:rPr>
          <w:t xml:space="preserve"> ako aj samotn</w:t>
        </w:r>
      </w:ins>
      <w:ins w:id="253" w:author="Rudolf Hrudkay" w:date="2018-11-21T09:50:00Z">
        <w:r w:rsidR="00D24D00">
          <w:rPr>
            <w:lang w:val="sk-SK"/>
          </w:rPr>
          <w:t>é výstupy projektu</w:t>
        </w:r>
      </w:ins>
      <w:ins w:id="254" w:author="Rudolf Hrudkay" w:date="2018-11-21T09:52:00Z">
        <w:r w:rsidR="00D24D00">
          <w:rPr>
            <w:lang w:val="sk-SK"/>
          </w:rPr>
          <w:t>, v prípade ak je to relevantné,</w:t>
        </w:r>
      </w:ins>
      <w:ins w:id="255" w:author="Rudolf Hrudkay" w:date="2018-11-21T09:50:00Z">
        <w:r w:rsidR="00D24D00">
          <w:rPr>
            <w:lang w:val="sk-SK"/>
          </w:rPr>
          <w:t xml:space="preserve"> je prijímateľ povinný udržiavať v rámci projektov</w:t>
        </w:r>
      </w:ins>
      <w:ins w:id="256" w:author="Rudolf Hrudkay" w:date="2018-11-21T09:51:00Z">
        <w:r w:rsidR="00D24D00">
          <w:rPr>
            <w:lang w:val="sk-SK"/>
          </w:rPr>
          <w:t>ého spisu (registratúry alebo archívu) výhradne vo finálnej verzii</w:t>
        </w:r>
      </w:ins>
      <w:ins w:id="257" w:author="Rudolf Hrudkay" w:date="2018-11-21T09:52:00Z">
        <w:r w:rsidR="00D24D00">
          <w:rPr>
            <w:lang w:val="sk-SK"/>
          </w:rPr>
          <w:t xml:space="preserve"> </w:t>
        </w:r>
      </w:ins>
      <w:ins w:id="258" w:author="Rudolf Hrudkay" w:date="2018-11-21T10:44:00Z">
        <w:r w:rsidR="00FB311B">
          <w:rPr>
            <w:lang w:val="sk-SK"/>
          </w:rPr>
          <w:t xml:space="preserve">(prijímateľ nie je povinný evidovať čiastkové, pracovné výstupy, resp. pracovné verzie dokumentov) </w:t>
        </w:r>
      </w:ins>
      <w:ins w:id="259" w:author="Rudolf Hrudkay" w:date="2018-11-21T09:52:00Z">
        <w:r w:rsidR="00D24D00">
          <w:rPr>
            <w:lang w:val="sk-SK"/>
          </w:rPr>
          <w:t xml:space="preserve">a ak je to účelné </w:t>
        </w:r>
      </w:ins>
      <w:ins w:id="260" w:author="Rudolf Hrudkay" w:date="2018-11-21T09:53:00Z">
        <w:r w:rsidR="00D24D00">
          <w:rPr>
            <w:lang w:val="sk-SK"/>
          </w:rPr>
          <w:t xml:space="preserve">aj </w:t>
        </w:r>
      </w:ins>
      <w:ins w:id="261" w:author="Rudolf Hrudkay" w:date="2018-11-21T09:52:00Z">
        <w:r w:rsidR="00D24D00">
          <w:rPr>
            <w:lang w:val="sk-SK"/>
          </w:rPr>
          <w:t>so schválením štatutárnym orgánom alebo n</w:t>
        </w:r>
      </w:ins>
      <w:ins w:id="262" w:author="Rudolf Hrudkay" w:date="2018-11-21T09:53:00Z">
        <w:r w:rsidR="00D24D00">
          <w:rPr>
            <w:lang w:val="sk-SK"/>
          </w:rPr>
          <w:t>ím splnomocnenou osobou</w:t>
        </w:r>
      </w:ins>
      <w:ins w:id="263" w:author="Rudolf Hrudkay" w:date="2018-11-21T10:15:00Z">
        <w:r w:rsidR="00D24746">
          <w:rPr>
            <w:lang w:val="sk-SK"/>
          </w:rPr>
          <w:t>, prípadne aj s</w:t>
        </w:r>
      </w:ins>
      <w:ins w:id="264" w:author="Rudolf Hrudkay" w:date="2018-11-21T09:53:00Z">
        <w:r w:rsidR="00D24D00">
          <w:rPr>
            <w:lang w:val="sk-SK"/>
          </w:rPr>
          <w:t xml:space="preserve"> ozna</w:t>
        </w:r>
        <w:r w:rsidR="00D24746">
          <w:rPr>
            <w:lang w:val="sk-SK"/>
          </w:rPr>
          <w:t>čen</w:t>
        </w:r>
      </w:ins>
      <w:ins w:id="265" w:author="Rudolf Hrudkay" w:date="2018-11-21T10:16:00Z">
        <w:r w:rsidR="00D24746">
          <w:rPr>
            <w:lang w:val="sk-SK"/>
          </w:rPr>
          <w:t>ím</w:t>
        </w:r>
      </w:ins>
      <w:ins w:id="266" w:author="Rudolf Hrudkay" w:date="2018-11-21T09:53:00Z">
        <w:r w:rsidR="00D24D00">
          <w:rPr>
            <w:lang w:val="sk-SK"/>
          </w:rPr>
          <w:t xml:space="preserve"> osôb</w:t>
        </w:r>
      </w:ins>
      <w:ins w:id="267" w:author="Rudolf Hrudkay" w:date="2018-11-21T09:54:00Z">
        <w:r w:rsidR="00D24D00">
          <w:rPr>
            <w:lang w:val="sk-SK"/>
          </w:rPr>
          <w:t>, ktoré na príslušnom výstupe pracovali.</w:t>
        </w:r>
      </w:ins>
    </w:p>
    <w:p w:rsidR="00D24746" w:rsidRDefault="00B30B3D" w:rsidP="00033E1E">
      <w:pPr>
        <w:pStyle w:val="Textpoznmkypodiarou"/>
        <w:jc w:val="both"/>
        <w:rPr>
          <w:ins w:id="268" w:author="Rudolf Hrudkay" w:date="2018-11-21T10:08:00Z"/>
          <w:lang w:val="sk-SK"/>
        </w:rPr>
      </w:pPr>
      <w:ins w:id="269" w:author="Rudolf Hrudkay" w:date="2018-11-21T09:56:00Z">
        <w:r>
          <w:rPr>
            <w:lang w:val="sk-SK"/>
          </w:rPr>
          <w:t>V prípade ak sú projektové činnosti</w:t>
        </w:r>
      </w:ins>
      <w:ins w:id="270" w:author="Rudolf Hrudkay" w:date="2018-11-21T10:11:00Z">
        <w:r w:rsidR="00D24746">
          <w:rPr>
            <w:lang w:val="sk-SK"/>
          </w:rPr>
          <w:t xml:space="preserve"> orgánu verejnej moci</w:t>
        </w:r>
      </w:ins>
      <w:ins w:id="271" w:author="Rudolf Hrudkay" w:date="2018-11-21T09:56:00Z">
        <w:r>
          <w:rPr>
            <w:lang w:val="sk-SK"/>
          </w:rPr>
          <w:t xml:space="preserve"> orientované procesne a</w:t>
        </w:r>
      </w:ins>
      <w:ins w:id="272" w:author="Rudolf Hrudkay" w:date="2018-11-21T09:57:00Z">
        <w:r>
          <w:rPr>
            <w:lang w:val="sk-SK"/>
          </w:rPr>
          <w:t> </w:t>
        </w:r>
      </w:ins>
      <w:ins w:id="273" w:author="Rudolf Hrudkay" w:date="2018-11-21T09:56:00Z">
        <w:r>
          <w:rPr>
            <w:lang w:val="sk-SK"/>
          </w:rPr>
          <w:t xml:space="preserve">predmetom </w:t>
        </w:r>
      </w:ins>
      <w:ins w:id="274" w:author="Rudolf Hrudkay" w:date="2018-11-21T09:57:00Z">
        <w:r>
          <w:rPr>
            <w:lang w:val="sk-SK"/>
          </w:rPr>
          <w:t xml:space="preserve">oprávnenosti výdavkov je výkon samotnej pracovnej činnosti zamestnanca v prospech zamestnávateľa a ak takto určí poskytovateľ vo </w:t>
        </w:r>
      </w:ins>
      <w:ins w:id="275" w:author="Rudolf Hrudkay" w:date="2018-11-21T10:46:00Z">
        <w:r w:rsidR="00FB311B">
          <w:rPr>
            <w:lang w:val="sk-SK"/>
          </w:rPr>
          <w:t>výzve/</w:t>
        </w:r>
      </w:ins>
      <w:ins w:id="276" w:author="Rudolf Hrudkay" w:date="2018-11-21T09:57:00Z">
        <w:r>
          <w:rPr>
            <w:lang w:val="sk-SK"/>
          </w:rPr>
          <w:t>vyzvaní, nemus</w:t>
        </w:r>
      </w:ins>
      <w:ins w:id="277" w:author="Rudolf Hrudkay" w:date="2018-11-21T09:58:00Z">
        <w:r>
          <w:rPr>
            <w:lang w:val="sk-SK"/>
          </w:rPr>
          <w:t xml:space="preserve">í prijímateľ evidovať pracovnú činnosť </w:t>
        </w:r>
      </w:ins>
      <w:ins w:id="278" w:author="Rudolf Hrudkay" w:date="2018-11-21T10:01:00Z">
        <w:r>
          <w:rPr>
            <w:lang w:val="sk-SK"/>
          </w:rPr>
          <w:t xml:space="preserve">alebo </w:t>
        </w:r>
      </w:ins>
      <w:ins w:id="279" w:author="Rudolf Hrudkay" w:date="2018-11-21T10:12:00Z">
        <w:r w:rsidR="00D24746">
          <w:rPr>
            <w:lang w:val="sk-SK"/>
          </w:rPr>
          <w:t xml:space="preserve">záznam o vypracovávaní </w:t>
        </w:r>
      </w:ins>
      <w:ins w:id="280" w:author="Rudolf Hrudkay" w:date="2018-11-21T10:01:00Z">
        <w:r>
          <w:rPr>
            <w:lang w:val="sk-SK"/>
          </w:rPr>
          <w:t>v</w:t>
        </w:r>
        <w:r w:rsidR="00D24746">
          <w:rPr>
            <w:lang w:val="sk-SK"/>
          </w:rPr>
          <w:t>ýstupov</w:t>
        </w:r>
        <w:r>
          <w:rPr>
            <w:lang w:val="sk-SK"/>
          </w:rPr>
          <w:t xml:space="preserve"> projektu v rámci </w:t>
        </w:r>
      </w:ins>
      <w:ins w:id="281" w:author="Rudolf Hrudkay" w:date="2018-11-21T09:58:00Z">
        <w:r>
          <w:rPr>
            <w:lang w:val="sk-SK"/>
          </w:rPr>
          <w:t>individu</w:t>
        </w:r>
      </w:ins>
      <w:ins w:id="282" w:author="Rudolf Hrudkay" w:date="2018-11-21T09:59:00Z">
        <w:r>
          <w:rPr>
            <w:lang w:val="sk-SK"/>
          </w:rPr>
          <w:t>álnych pracovných výkazo</w:t>
        </w:r>
      </w:ins>
      <w:ins w:id="283" w:author="Rudolf Hrudkay" w:date="2018-11-21T10:13:00Z">
        <w:r w:rsidR="00D24746">
          <w:rPr>
            <w:lang w:val="sk-SK"/>
          </w:rPr>
          <w:t>v</w:t>
        </w:r>
      </w:ins>
      <w:ins w:id="284" w:author="Rudolf Hrudkay" w:date="2018-11-21T10:00:00Z">
        <w:r>
          <w:rPr>
            <w:lang w:val="sk-SK"/>
          </w:rPr>
          <w:t xml:space="preserve">. </w:t>
        </w:r>
      </w:ins>
      <w:ins w:id="285" w:author="Rudolf Hrudkay" w:date="2018-11-21T10:02:00Z">
        <w:r>
          <w:rPr>
            <w:lang w:val="sk-SK"/>
          </w:rPr>
          <w:t>Prijímateľ preukazuje oprávnenú výšku výdavkov a oprávnený pracovný čas výhradne na sumarizačnom h</w:t>
        </w:r>
      </w:ins>
      <w:ins w:id="286" w:author="Rudolf Hrudkay" w:date="2018-11-21T10:03:00Z">
        <w:r>
          <w:rPr>
            <w:lang w:val="sk-SK"/>
          </w:rPr>
          <w:t>árku</w:t>
        </w:r>
      </w:ins>
      <w:ins w:id="287" w:author="Rudolf Hrudkay" w:date="2018-11-21T10:13:00Z">
        <w:r w:rsidR="00D24746">
          <w:rPr>
            <w:lang w:val="sk-SK"/>
          </w:rPr>
          <w:t xml:space="preserve"> (Príloha č. 10a)</w:t>
        </w:r>
      </w:ins>
      <w:ins w:id="288" w:author="Rudolf Hrudkay" w:date="2018-11-21T10:03:00Z">
        <w:r>
          <w:rPr>
            <w:lang w:val="sk-SK"/>
          </w:rPr>
          <w:t>.</w:t>
        </w:r>
      </w:ins>
      <w:ins w:id="289" w:author="Rudolf Hrudkay" w:date="2018-11-21T10:08:00Z">
        <w:r w:rsidR="00D24746">
          <w:rPr>
            <w:lang w:val="sk-SK"/>
          </w:rPr>
          <w:t xml:space="preserve"> </w:t>
        </w:r>
      </w:ins>
    </w:p>
    <w:p w:rsidR="00D24746" w:rsidRPr="00033E1E" w:rsidRDefault="00D24746" w:rsidP="00033E1E">
      <w:pPr>
        <w:pStyle w:val="Textpoznmkypodiarou"/>
        <w:jc w:val="both"/>
        <w:rPr>
          <w:ins w:id="290" w:author="Rudolf Hrudkay" w:date="2018-11-21T09:35:00Z"/>
          <w:lang w:val="sk-SK"/>
        </w:rPr>
      </w:pPr>
      <w:ins w:id="291" w:author="Rudolf Hrudkay" w:date="2018-11-21T10:08:00Z">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ins>
    </w:p>
  </w:footnote>
  <w:footnote w:id="31">
    <w:p w:rsidR="00D47DF4" w:rsidRPr="00867B4C" w:rsidRDefault="00D47DF4"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32">
    <w:p w:rsidR="00D47DF4" w:rsidRPr="00965E93" w:rsidRDefault="00D47DF4"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3">
    <w:p w:rsidR="00D47DF4" w:rsidRPr="00033E1E" w:rsidRDefault="00D47DF4"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4">
    <w:p w:rsidR="00D47DF4" w:rsidRPr="009D7F63" w:rsidRDefault="00D47DF4"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5">
    <w:p w:rsidR="00D47DF4" w:rsidRPr="009D7F63" w:rsidRDefault="00D47DF4"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6">
    <w:p w:rsidR="00D47DF4" w:rsidRPr="009D7F63" w:rsidRDefault="00D47DF4"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rsidR="00D47DF4" w:rsidRPr="009D7F63" w:rsidRDefault="00D47DF4"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7">
    <w:p w:rsidR="00D47DF4" w:rsidRPr="009D7F63" w:rsidRDefault="00D47DF4"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8">
    <w:p w:rsidR="00D47DF4" w:rsidRPr="009D7F63" w:rsidRDefault="00D47DF4"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9">
    <w:p w:rsidR="00D47DF4" w:rsidRPr="009D7F63" w:rsidRDefault="00D47DF4"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rsidR="00D47DF4" w:rsidRPr="009D7F63" w:rsidRDefault="00D47DF4"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0">
    <w:p w:rsidR="00D47DF4" w:rsidRPr="00062F88" w:rsidRDefault="00D47DF4"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1">
    <w:p w:rsidR="00D47DF4" w:rsidRDefault="00D47DF4" w:rsidP="009B4AEF">
      <w:pPr>
        <w:pStyle w:val="Textpoznmkypodiarou"/>
        <w:jc w:val="both"/>
      </w:pPr>
      <w:r>
        <w:rPr>
          <w:rStyle w:val="Odkaznapoznmkupodiarou"/>
        </w:rPr>
        <w:footnoteRef/>
      </w:r>
      <w:r>
        <w:t xml:space="preserve"> Priznanie odmeny príslušnému zamestnancovi musí byť náležite zdôvodnené.</w:t>
      </w:r>
    </w:p>
  </w:footnote>
  <w:footnote w:id="42">
    <w:p w:rsidR="00D47DF4" w:rsidRPr="00F72B7B" w:rsidRDefault="00D47DF4"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3">
    <w:p w:rsidR="00D47DF4" w:rsidRDefault="00D47DF4"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4">
    <w:p w:rsidR="00D47DF4" w:rsidRDefault="00D47DF4"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5">
    <w:p w:rsidR="00D47DF4" w:rsidRPr="00027286" w:rsidRDefault="00D47DF4"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6">
    <w:p w:rsidR="00D47DF4" w:rsidRPr="00AF0A84" w:rsidRDefault="00D47DF4">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7">
    <w:p w:rsidR="00D47DF4" w:rsidRPr="009D7F63" w:rsidRDefault="00D47DF4"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8">
    <w:p w:rsidR="00D47DF4" w:rsidRPr="00B275B2" w:rsidRDefault="00D47DF4"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9">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0">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1">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2">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3">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4">
    <w:p w:rsidR="00D47DF4" w:rsidRPr="00923BC1" w:rsidRDefault="00D47DF4"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5">
    <w:p w:rsidR="00D47DF4" w:rsidRPr="00772F95" w:rsidRDefault="00D47DF4"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6">
    <w:p w:rsidR="00D47DF4" w:rsidRPr="008A522F" w:rsidRDefault="00D47DF4"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7">
    <w:p w:rsidR="00D47DF4" w:rsidRPr="00CE0C11" w:rsidRDefault="00D47DF4"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8">
    <w:p w:rsidR="00D47DF4" w:rsidRPr="00621D47" w:rsidRDefault="00D47DF4"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9">
    <w:p w:rsidR="00D47DF4" w:rsidRPr="00391F1C" w:rsidRDefault="00D47DF4"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0">
    <w:p w:rsidR="00D47DF4" w:rsidRPr="009D7F63" w:rsidRDefault="00D47DF4"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1">
    <w:p w:rsidR="00D47DF4" w:rsidRPr="009D7F63" w:rsidRDefault="00D47DF4"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2">
    <w:p w:rsidR="00D47DF4" w:rsidRPr="009D7F63" w:rsidRDefault="00D47DF4"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3">
    <w:p w:rsidR="00D47DF4" w:rsidRPr="009D7F63" w:rsidRDefault="00D47DF4"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4">
    <w:p w:rsidR="00D47DF4" w:rsidRPr="009D7F63" w:rsidRDefault="00D47DF4"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5">
    <w:p w:rsidR="00D47DF4" w:rsidRPr="009D7F63" w:rsidRDefault="00D47DF4"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6">
    <w:p w:rsidR="00D47DF4" w:rsidRPr="00405EED" w:rsidRDefault="00D47DF4"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7">
    <w:p w:rsidR="00D47DF4" w:rsidRPr="009D7F63" w:rsidRDefault="00D47DF4"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8">
    <w:p w:rsidR="00D47DF4" w:rsidRPr="009D7F63" w:rsidRDefault="00D47DF4"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9">
    <w:p w:rsidR="00D47DF4" w:rsidRPr="009D7F63" w:rsidRDefault="00D47DF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70">
    <w:p w:rsidR="00D47DF4" w:rsidRPr="009D7F63" w:rsidRDefault="00D47DF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71">
    <w:p w:rsidR="00D47DF4" w:rsidRPr="009D7F63" w:rsidRDefault="00D47DF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2">
    <w:p w:rsidR="00D47DF4" w:rsidRPr="009D7F63" w:rsidRDefault="00D47DF4"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3">
    <w:p w:rsidR="00D47DF4" w:rsidRPr="009D7F63" w:rsidRDefault="00D47DF4"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4">
    <w:p w:rsidR="00D47DF4" w:rsidRPr="009D7F63" w:rsidRDefault="00D47DF4"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5">
    <w:p w:rsidR="00D47DF4" w:rsidRPr="009D7F63" w:rsidRDefault="00D47DF4"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6">
    <w:p w:rsidR="00D47DF4" w:rsidRPr="001A7C8D" w:rsidRDefault="00D47DF4">
      <w:pPr>
        <w:pStyle w:val="Textpoznmkypodiarou"/>
        <w:rPr>
          <w:lang w:val="sk-SK"/>
        </w:rPr>
      </w:pPr>
      <w:r>
        <w:rPr>
          <w:rStyle w:val="Odkaznapoznmkupodiarou"/>
        </w:rPr>
        <w:footnoteRef/>
      </w:r>
      <w:r>
        <w:t xml:space="preserve"> V zmysle ustanovenia § 22 ods. 2 zákona o finančnej kontrole</w:t>
      </w:r>
    </w:p>
  </w:footnote>
  <w:footnote w:id="77">
    <w:p w:rsidR="00D47DF4" w:rsidRPr="009D7F63" w:rsidRDefault="00D47DF4"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rsidR="00D47DF4" w:rsidRPr="009D7F63" w:rsidRDefault="00D47DF4">
      <w:pPr>
        <w:pStyle w:val="Textpoznmkypodiarou"/>
        <w:rPr>
          <w:rFonts w:cs="Arial"/>
          <w:szCs w:val="16"/>
          <w:lang w:val="sk-SK"/>
        </w:rPr>
      </w:pPr>
    </w:p>
  </w:footnote>
  <w:footnote w:id="78">
    <w:p w:rsidR="00D47DF4" w:rsidRPr="009D7F63" w:rsidRDefault="00D47DF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9">
    <w:p w:rsidR="00D47DF4" w:rsidRPr="009D7F63" w:rsidRDefault="00D47DF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80">
    <w:p w:rsidR="00D47DF4" w:rsidRPr="009D7F63" w:rsidRDefault="00D47DF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81">
    <w:p w:rsidR="00D47DF4" w:rsidRPr="009D7F63" w:rsidRDefault="00D47DF4"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2">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3">
    <w:p w:rsidR="00D47DF4" w:rsidRPr="009D7F63" w:rsidRDefault="00D47DF4"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4">
    <w:p w:rsidR="00437041" w:rsidRDefault="00437041" w:rsidP="00437041">
      <w:pPr>
        <w:pStyle w:val="Textpoznmkypodiarou"/>
        <w:jc w:val="both"/>
        <w:rPr>
          <w:ins w:id="351" w:author="Rudolf Hrudkay" w:date="2018-11-21T10:25:00Z"/>
          <w:lang w:val="sk-SK"/>
        </w:rPr>
      </w:pPr>
      <w:ins w:id="352" w:author="Rudolf Hrudkay" w:date="2018-11-21T10:25:00Z">
        <w:r w:rsidRPr="009D7F63">
          <w:rPr>
            <w:rStyle w:val="Odkaznapoznmkupodiarou"/>
            <w:rFonts w:cs="Arial"/>
            <w:szCs w:val="16"/>
          </w:rPr>
          <w:footnoteRef/>
        </w:r>
        <w:r w:rsidRPr="009D7F63">
          <w:rPr>
            <w:rFonts w:cs="Arial"/>
            <w:szCs w:val="16"/>
          </w:rPr>
          <w:t xml:space="preserve"> </w:t>
        </w:r>
      </w:ins>
      <w:ins w:id="353" w:author="Rudolf Hrudkay" w:date="2018-11-21T10:30:00Z">
        <w:r w:rsidR="00371381">
          <w:rPr>
            <w:rFonts w:cs="Arial"/>
            <w:szCs w:val="16"/>
            <w:lang w:val="sk-SK"/>
          </w:rPr>
          <w:t>Pokiaľ</w:t>
        </w:r>
      </w:ins>
      <w:ins w:id="354" w:author="Rudolf Hrudkay" w:date="2018-11-21T10:25:00Z">
        <w:r>
          <w:rPr>
            <w:rFonts w:cs="Arial"/>
            <w:szCs w:val="16"/>
            <w:lang w:val="sk-SK"/>
          </w:rPr>
          <w:t xml:space="preserve"> </w:t>
        </w:r>
        <w:r>
          <w:rPr>
            <w:rFonts w:cs="Arial"/>
            <w:szCs w:val="16"/>
          </w:rPr>
          <w:t>poskytovate</w:t>
        </w:r>
        <w:r>
          <w:rPr>
            <w:rFonts w:cs="Arial"/>
            <w:szCs w:val="16"/>
            <w:lang w:val="sk-SK"/>
          </w:rPr>
          <w:t xml:space="preserve">ľ vo výzve/vyzvaní určil </w:t>
        </w:r>
      </w:ins>
      <w:ins w:id="355" w:author="Rudolf Hrudkay" w:date="2018-11-21T10:30:00Z">
        <w:r w:rsidR="00371381">
          <w:rPr>
            <w:rFonts w:cs="Arial"/>
            <w:szCs w:val="16"/>
            <w:lang w:val="sk-SK"/>
          </w:rPr>
          <w:t>pravidlá pre preukazovanie oprávnenosti personálnych v</w:t>
        </w:r>
      </w:ins>
      <w:ins w:id="356" w:author="Rudolf Hrudkay" w:date="2018-11-21T10:31:00Z">
        <w:r w:rsidR="00371381">
          <w:rPr>
            <w:rFonts w:cs="Arial"/>
            <w:szCs w:val="16"/>
            <w:lang w:val="sk-SK"/>
          </w:rPr>
          <w:t>ý</w:t>
        </w:r>
      </w:ins>
      <w:ins w:id="357" w:author="Rudolf Hrudkay" w:date="2018-11-21T10:30:00Z">
        <w:r w:rsidR="00371381">
          <w:rPr>
            <w:rFonts w:cs="Arial"/>
            <w:szCs w:val="16"/>
            <w:lang w:val="sk-SK"/>
          </w:rPr>
          <w:t>davkov</w:t>
        </w:r>
      </w:ins>
      <w:ins w:id="358" w:author="Rudolf Hrudkay" w:date="2018-11-21T10:31:00Z">
        <w:r w:rsidR="00371381">
          <w:rPr>
            <w:rFonts w:cs="Arial"/>
            <w:szCs w:val="16"/>
            <w:lang w:val="sk-SK"/>
          </w:rPr>
          <w:t xml:space="preserve"> inak</w:t>
        </w:r>
      </w:ins>
      <w:ins w:id="359" w:author="Rudolf Hrudkay" w:date="2018-11-21T10:25:00Z">
        <w:r>
          <w:rPr>
            <w:rFonts w:cs="Arial"/>
            <w:szCs w:val="16"/>
            <w:lang w:val="sk-SK"/>
          </w:rPr>
          <w:t>, potom postupuje prijímateľ v súlade s</w:t>
        </w:r>
      </w:ins>
      <w:ins w:id="360" w:author="Rudolf Hrudkay" w:date="2018-11-21T10:31:00Z">
        <w:r w:rsidR="00371381">
          <w:rPr>
            <w:rFonts w:cs="Arial"/>
            <w:szCs w:val="16"/>
            <w:lang w:val="sk-SK"/>
          </w:rPr>
          <w:t xml:space="preserve"> určeným </w:t>
        </w:r>
      </w:ins>
      <w:ins w:id="361" w:author="Rudolf Hrudkay" w:date="2018-11-21T10:25:00Z">
        <w:r>
          <w:rPr>
            <w:rFonts w:cs="Arial"/>
            <w:szCs w:val="16"/>
            <w:lang w:val="sk-SK"/>
          </w:rPr>
          <w:t>postupom</w:t>
        </w:r>
      </w:ins>
      <w:ins w:id="362" w:author="Rudolf Hrudkay" w:date="2018-11-21T10:31:00Z">
        <w:r w:rsidR="00371381">
          <w:rPr>
            <w:rFonts w:cs="Arial"/>
            <w:szCs w:val="16"/>
            <w:lang w:val="sk-SK"/>
          </w:rPr>
          <w:t xml:space="preserve"> vo výzve/vyzvaní a</w:t>
        </w:r>
      </w:ins>
      <w:ins w:id="363" w:author="Rudolf Hrudkay" w:date="2018-11-21T10:25:00Z">
        <w:r>
          <w:rPr>
            <w:rFonts w:cs="Arial"/>
            <w:szCs w:val="16"/>
            <w:lang w:val="sk-SK"/>
          </w:rPr>
          <w:t xml:space="preserve"> v časti 2.4.3 „Oprávnenosť výdavkov“ bod. 2 „Personálne výdavky“</w:t>
        </w:r>
      </w:ins>
      <w:ins w:id="364" w:author="Rudolf Hrudkay" w:date="2018-11-21T10:31:00Z">
        <w:r w:rsidR="00371381">
          <w:rPr>
            <w:rFonts w:cs="Arial"/>
            <w:szCs w:val="16"/>
            <w:lang w:val="sk-SK"/>
          </w:rPr>
          <w:t xml:space="preserve"> tejto Príručky pre prij</w:t>
        </w:r>
        <w:r w:rsidR="005139D0">
          <w:rPr>
            <w:rFonts w:cs="Arial"/>
            <w:szCs w:val="16"/>
            <w:lang w:val="sk-SK"/>
          </w:rPr>
          <w:t>ímate</w:t>
        </w:r>
        <w:r w:rsidR="00371381">
          <w:rPr>
            <w:rFonts w:cs="Arial"/>
            <w:szCs w:val="16"/>
            <w:lang w:val="sk-SK"/>
          </w:rPr>
          <w:t>ľa</w:t>
        </w:r>
      </w:ins>
      <w:ins w:id="365" w:author="Rudolf Hrudkay" w:date="2018-11-21T10:25:00Z">
        <w:r>
          <w:rPr>
            <w:rFonts w:cs="Arial"/>
            <w:szCs w:val="16"/>
            <w:lang w:val="sk-SK"/>
          </w:rPr>
          <w:t>, tzn. v</w:t>
        </w:r>
        <w:r>
          <w:rPr>
            <w:lang w:val="sk-SK"/>
          </w:rPr>
          <w:t>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w:t>
        </w:r>
      </w:ins>
      <w:ins w:id="366" w:author="Rudolf Hrudkay" w:date="2018-11-21T10:27:00Z">
        <w:r w:rsidR="003375F0">
          <w:rPr>
            <w:lang w:val="sk-SK"/>
          </w:rPr>
          <w:t>m</w:t>
        </w:r>
      </w:ins>
      <w:ins w:id="367" w:author="Rudolf Hrudkay" w:date="2018-11-21T10:25:00Z">
        <w:r>
          <w:rPr>
            <w:lang w:val="sk-SK"/>
          </w:rPr>
          <w:t xml:space="preserve"> účtovný</w:t>
        </w:r>
      </w:ins>
      <w:ins w:id="368" w:author="Rudolf Hrudkay" w:date="2018-11-21T10:27:00Z">
        <w:r w:rsidR="003375F0">
          <w:rPr>
            <w:lang w:val="sk-SK"/>
          </w:rPr>
          <w:t>m</w:t>
        </w:r>
      </w:ins>
      <w:ins w:id="369" w:author="Rudolf Hrudkay" w:date="2018-11-21T10:25:00Z">
        <w:r>
          <w:rPr>
            <w:lang w:val="sk-SK"/>
          </w:rPr>
          <w:t xml:space="preserve"> doklad</w:t>
        </w:r>
      </w:ins>
      <w:ins w:id="370" w:author="Rudolf Hrudkay" w:date="2018-11-21T10:27:00Z">
        <w:r w:rsidR="003375F0">
          <w:rPr>
            <w:lang w:val="sk-SK"/>
          </w:rPr>
          <w:t>om</w:t>
        </w:r>
      </w:ins>
      <w:ins w:id="371" w:author="Rudolf Hrudkay" w:date="2018-11-21T10:25:00Z">
        <w:r>
          <w:rPr>
            <w:lang w:val="sk-SK"/>
          </w:rPr>
          <w:t xml:space="preserve">. </w:t>
        </w:r>
      </w:ins>
    </w:p>
    <w:p w:rsidR="00437041" w:rsidRPr="0029658C" w:rsidRDefault="00437041" w:rsidP="00437041">
      <w:pPr>
        <w:pStyle w:val="Textpoznmkypodiarou"/>
        <w:jc w:val="both"/>
        <w:rPr>
          <w:ins w:id="372" w:author="Rudolf Hrudkay" w:date="2018-11-21T10:25:00Z"/>
          <w:lang w:val="sk-SK"/>
        </w:rPr>
      </w:pPr>
      <w:ins w:id="373" w:author="Rudolf Hrudkay" w:date="2018-11-21T10:25:00Z">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ins>
    </w:p>
  </w:footnote>
  <w:footnote w:id="85">
    <w:p w:rsidR="00D47DF4" w:rsidRPr="009D7F63" w:rsidRDefault="00D47DF4"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rsidR="00D47DF4" w:rsidRPr="009D7F63" w:rsidRDefault="00D47DF4"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ins w:id="374" w:author="Rudolf Hrudkay" w:date="2018-11-21T10:18:00Z">
        <w:r w:rsidR="00437041">
          <w:rPr>
            <w:rFonts w:ascii="Arial" w:hAnsi="Arial" w:cs="Arial"/>
            <w:sz w:val="16"/>
            <w:szCs w:val="16"/>
          </w:rPr>
          <w:t xml:space="preserve"> pokiaľ neexistujú zákonné prekážky k uvedeniu takéhoto údaja,</w:t>
        </w:r>
      </w:ins>
    </w:p>
    <w:p w:rsidR="00D47DF4" w:rsidRPr="009D7F63" w:rsidRDefault="00D47DF4"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rsidR="00D47DF4" w:rsidRPr="002D4DD9" w:rsidRDefault="00D47DF4"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6">
    <w:p w:rsidR="00D47DF4" w:rsidRPr="002D4DD9" w:rsidRDefault="00D47DF4"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7">
    <w:p w:rsidR="00D47DF4" w:rsidRPr="00666AC8" w:rsidRDefault="00D47DF4"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88">
    <w:p w:rsidR="00D47DF4" w:rsidRPr="002D4DD9" w:rsidRDefault="00D47DF4"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9">
    <w:p w:rsidR="00D47DF4" w:rsidRPr="002D4DD9" w:rsidRDefault="00D47DF4"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0">
    <w:p w:rsidR="00D47DF4" w:rsidRPr="009D7F63" w:rsidRDefault="00D47DF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1">
    <w:p w:rsidR="00D47DF4" w:rsidRPr="00DB1B99" w:rsidRDefault="00D47DF4"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92">
    <w:p w:rsidR="00D47DF4" w:rsidRPr="002D4DD9" w:rsidRDefault="00D47DF4"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3">
    <w:p w:rsidR="00D47DF4" w:rsidRPr="009D7F63" w:rsidRDefault="00D47DF4"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4">
    <w:p w:rsidR="00D47DF4" w:rsidRPr="00DD30A9" w:rsidRDefault="00D47DF4"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5">
    <w:p w:rsidR="00D47DF4" w:rsidRPr="009D7F63" w:rsidRDefault="00D47DF4"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6">
    <w:p w:rsidR="00D47DF4" w:rsidRPr="008D4874" w:rsidRDefault="00D47DF4">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7">
    <w:p w:rsidR="00D47DF4" w:rsidRPr="00A9227A" w:rsidRDefault="00D47DF4"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8">
    <w:p w:rsidR="00D47DF4" w:rsidRPr="009D7F63" w:rsidRDefault="00D47DF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9">
    <w:p w:rsidR="00D47DF4" w:rsidRPr="009D7F63" w:rsidRDefault="00D47DF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0">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1">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2">
    <w:p w:rsidR="00D47DF4" w:rsidRPr="001D76D4" w:rsidRDefault="00D47DF4">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3">
    <w:p w:rsidR="00D47DF4" w:rsidRDefault="00117BC9" w:rsidP="009D7F63">
      <w:pPr>
        <w:pStyle w:val="Textpoznmkypodiarou"/>
        <w:rPr>
          <w:rFonts w:cs="Arial"/>
          <w:szCs w:val="16"/>
          <w:lang w:val="sk-SK"/>
        </w:rPr>
      </w:pPr>
      <w:hyperlink r:id="rId3" w:history="1">
        <w:r w:rsidR="00D47DF4" w:rsidRPr="00D11568">
          <w:rPr>
            <w:rStyle w:val="Hypertextovprepojenie"/>
            <w:rFonts w:cs="Arial"/>
            <w:sz w:val="16"/>
            <w:szCs w:val="16"/>
            <w:lang w:val="sk-SK"/>
          </w:rPr>
          <w:t>http://www.uvo.gov.sk/legislativametodika-dohlad/metodicke-usmernenia/vseobecne-metodicke-usmernenia-zakon-c-252006-z-z--4bc.html</w:t>
        </w:r>
      </w:hyperlink>
      <w:r w:rsidR="00D47DF4" w:rsidRPr="00D11568">
        <w:rPr>
          <w:rFonts w:cs="Arial"/>
          <w:szCs w:val="16"/>
          <w:lang w:val="sk-SK"/>
        </w:rPr>
        <w:t xml:space="preserve">  a http://www.uvo.gov.sk/legislativametodika-dohlad/metodicke-usmernenia/vseobecne-metodicke-usmernenia-zakon-c-3432015-z-z--51e.html</w:t>
      </w:r>
      <w:r w:rsidR="00D47DF4" w:rsidRPr="00D11568" w:rsidDel="00D11568">
        <w:rPr>
          <w:rFonts w:cs="Arial"/>
          <w:szCs w:val="16"/>
          <w:lang w:val="sk-SK"/>
        </w:rPr>
        <w:t xml:space="preserve"> </w:t>
      </w:r>
      <w:r w:rsidR="00D47DF4" w:rsidRPr="00552EAD">
        <w:rPr>
          <w:rStyle w:val="Odkaznapoznmkupodiarou"/>
          <w:rFonts w:cs="Arial"/>
          <w:szCs w:val="16"/>
          <w:vertAlign w:val="baseline"/>
        </w:rPr>
        <w:t xml:space="preserve"> </w:t>
      </w:r>
      <w:r w:rsidR="00D47DF4" w:rsidRPr="009D7F63">
        <w:rPr>
          <w:rStyle w:val="Odkaznapoznmkupodiarou"/>
          <w:rFonts w:cs="Arial"/>
          <w:szCs w:val="16"/>
        </w:rPr>
        <w:footnoteRef/>
      </w:r>
    </w:p>
    <w:p w:rsidR="00D47DF4" w:rsidRPr="009D7F63" w:rsidRDefault="00D47DF4" w:rsidP="009D7F63">
      <w:pPr>
        <w:pStyle w:val="Textpoznmkypodiarou"/>
        <w:rPr>
          <w:rFonts w:cs="Arial"/>
          <w:szCs w:val="16"/>
          <w:lang w:val="sk-SK"/>
        </w:rPr>
      </w:pPr>
    </w:p>
  </w:footnote>
  <w:footnote w:id="104">
    <w:p w:rsidR="00D47DF4" w:rsidRPr="009D7F63" w:rsidRDefault="00D47DF4"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rsidR="00D47DF4" w:rsidRPr="009D7F63" w:rsidRDefault="00D47DF4" w:rsidP="009D7F63">
      <w:pPr>
        <w:rPr>
          <w:rFonts w:cs="Arial"/>
          <w:color w:val="000000" w:themeColor="text1"/>
          <w:sz w:val="16"/>
          <w:szCs w:val="16"/>
        </w:rPr>
      </w:pPr>
      <w:r w:rsidRPr="009D7F63">
        <w:rPr>
          <w:rFonts w:cs="Arial"/>
          <w:sz w:val="16"/>
          <w:szCs w:val="16"/>
        </w:rPr>
        <w:t xml:space="preserve">  http://www.informatizacia.sk/verejne-obstaravanie-a-zmluvy-pre-ikt/</w:t>
      </w:r>
    </w:p>
    <w:p w:rsidR="00D47DF4" w:rsidRPr="009D7F63" w:rsidRDefault="00D47DF4" w:rsidP="009D7F63">
      <w:pPr>
        <w:pStyle w:val="Textpoznmkypodiarou"/>
        <w:rPr>
          <w:rFonts w:cs="Arial"/>
          <w:szCs w:val="16"/>
        </w:rPr>
      </w:pPr>
    </w:p>
  </w:footnote>
  <w:footnote w:id="105">
    <w:p w:rsidR="00D47DF4" w:rsidRPr="00E70656" w:rsidRDefault="00D47DF4">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6">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7">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8">
    <w:p w:rsidR="00D47DF4" w:rsidRPr="00963E0D" w:rsidRDefault="00D47DF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9">
    <w:p w:rsidR="00D47DF4" w:rsidRPr="00963E0D" w:rsidRDefault="00D47DF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0">
    <w:p w:rsidR="00D47DF4" w:rsidRPr="00963E0D" w:rsidRDefault="00D47DF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11">
    <w:p w:rsidR="00D47DF4" w:rsidRPr="009D7F63" w:rsidRDefault="00D47DF4"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12">
    <w:p w:rsidR="00D47DF4" w:rsidRDefault="00D47DF4" w:rsidP="00A15E8E">
      <w:pPr>
        <w:pStyle w:val="Textpoznmkypodiarou"/>
        <w:jc w:val="both"/>
      </w:pPr>
      <w:r>
        <w:rPr>
          <w:rStyle w:val="Odkaznapoznmkupodiarou"/>
        </w:rPr>
        <w:footnoteRef/>
      </w:r>
      <w:r>
        <w:t xml:space="preserve"> MP CKO č. 18 k overovaniu hospodárnosti výdavkov</w:t>
      </w:r>
    </w:p>
  </w:footnote>
  <w:footnote w:id="113">
    <w:p w:rsidR="00D47DF4" w:rsidRPr="001325C0" w:rsidRDefault="00D47DF4">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4">
    <w:p w:rsidR="00D47DF4" w:rsidRPr="001325C0" w:rsidRDefault="00D47DF4">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5">
    <w:p w:rsidR="00D47DF4" w:rsidRPr="001325C0" w:rsidRDefault="00D47DF4"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rsidR="00D47DF4" w:rsidRPr="001325C0" w:rsidRDefault="00D47DF4">
      <w:pPr>
        <w:pStyle w:val="Textpoznmkypodiarou"/>
        <w:rPr>
          <w:lang w:val="sk-SK"/>
        </w:rPr>
      </w:pPr>
    </w:p>
  </w:footnote>
  <w:footnote w:id="116">
    <w:p w:rsidR="00D47DF4" w:rsidRPr="00DF0865" w:rsidRDefault="00D47DF4">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7">
    <w:p w:rsidR="00D47DF4" w:rsidRPr="009D7F63" w:rsidRDefault="00D47DF4"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4">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9">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9">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7">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8">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9">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4">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6">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1">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2">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6">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8">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7">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6">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5"/>
  </w:num>
  <w:num w:numId="2">
    <w:abstractNumId w:val="23"/>
  </w:num>
  <w:num w:numId="3">
    <w:abstractNumId w:val="88"/>
  </w:num>
  <w:num w:numId="4">
    <w:abstractNumId w:val="18"/>
  </w:num>
  <w:num w:numId="5">
    <w:abstractNumId w:val="41"/>
  </w:num>
  <w:num w:numId="6">
    <w:abstractNumId w:val="112"/>
  </w:num>
  <w:num w:numId="7">
    <w:abstractNumId w:val="111"/>
  </w:num>
  <w:num w:numId="8">
    <w:abstractNumId w:val="79"/>
  </w:num>
  <w:num w:numId="9">
    <w:abstractNumId w:val="93"/>
  </w:num>
  <w:num w:numId="10">
    <w:abstractNumId w:val="49"/>
  </w:num>
  <w:num w:numId="11">
    <w:abstractNumId w:val="76"/>
  </w:num>
  <w:num w:numId="12">
    <w:abstractNumId w:val="101"/>
  </w:num>
  <w:num w:numId="13">
    <w:abstractNumId w:val="1"/>
  </w:num>
  <w:num w:numId="14">
    <w:abstractNumId w:val="28"/>
  </w:num>
  <w:num w:numId="15">
    <w:abstractNumId w:val="58"/>
  </w:num>
  <w:num w:numId="16">
    <w:abstractNumId w:val="8"/>
  </w:num>
  <w:num w:numId="17">
    <w:abstractNumId w:val="9"/>
  </w:num>
  <w:num w:numId="18">
    <w:abstractNumId w:val="54"/>
  </w:num>
  <w:num w:numId="19">
    <w:abstractNumId w:val="80"/>
  </w:num>
  <w:num w:numId="20">
    <w:abstractNumId w:val="26"/>
  </w:num>
  <w:num w:numId="21">
    <w:abstractNumId w:val="56"/>
  </w:num>
  <w:num w:numId="22">
    <w:abstractNumId w:val="68"/>
  </w:num>
  <w:num w:numId="23">
    <w:abstractNumId w:val="89"/>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2"/>
  </w:num>
  <w:num w:numId="28">
    <w:abstractNumId w:val="71"/>
  </w:num>
  <w:num w:numId="29">
    <w:abstractNumId w:val="94"/>
  </w:num>
  <w:num w:numId="30">
    <w:abstractNumId w:val="77"/>
  </w:num>
  <w:num w:numId="31">
    <w:abstractNumId w:val="107"/>
  </w:num>
  <w:num w:numId="32">
    <w:abstractNumId w:val="91"/>
  </w:num>
  <w:num w:numId="33">
    <w:abstractNumId w:val="97"/>
  </w:num>
  <w:num w:numId="34">
    <w:abstractNumId w:val="103"/>
  </w:num>
  <w:num w:numId="35">
    <w:abstractNumId w:val="40"/>
  </w:num>
  <w:num w:numId="36">
    <w:abstractNumId w:val="48"/>
  </w:num>
  <w:num w:numId="37">
    <w:abstractNumId w:val="46"/>
  </w:num>
  <w:num w:numId="38">
    <w:abstractNumId w:val="53"/>
  </w:num>
  <w:num w:numId="39">
    <w:abstractNumId w:val="66"/>
  </w:num>
  <w:num w:numId="40">
    <w:abstractNumId w:val="106"/>
  </w:num>
  <w:num w:numId="41">
    <w:abstractNumId w:val="3"/>
  </w:num>
  <w:num w:numId="42">
    <w:abstractNumId w:val="51"/>
  </w:num>
  <w:num w:numId="43">
    <w:abstractNumId w:val="75"/>
  </w:num>
  <w:num w:numId="44">
    <w:abstractNumId w:val="6"/>
  </w:num>
  <w:num w:numId="45">
    <w:abstractNumId w:val="35"/>
  </w:num>
  <w:num w:numId="46">
    <w:abstractNumId w:val="85"/>
  </w:num>
  <w:num w:numId="47">
    <w:abstractNumId w:val="92"/>
  </w:num>
  <w:num w:numId="48">
    <w:abstractNumId w:val="50"/>
  </w:num>
  <w:num w:numId="49">
    <w:abstractNumId w:val="69"/>
  </w:num>
  <w:num w:numId="50">
    <w:abstractNumId w:val="102"/>
  </w:num>
  <w:num w:numId="51">
    <w:abstractNumId w:val="34"/>
  </w:num>
  <w:num w:numId="52">
    <w:abstractNumId w:val="19"/>
  </w:num>
  <w:num w:numId="53">
    <w:abstractNumId w:val="10"/>
  </w:num>
  <w:num w:numId="54">
    <w:abstractNumId w:val="37"/>
  </w:num>
  <w:num w:numId="55">
    <w:abstractNumId w:val="24"/>
  </w:num>
  <w:num w:numId="56">
    <w:abstractNumId w:val="38"/>
  </w:num>
  <w:num w:numId="57">
    <w:abstractNumId w:val="16"/>
  </w:num>
  <w:num w:numId="58">
    <w:abstractNumId w:val="74"/>
  </w:num>
  <w:num w:numId="59">
    <w:abstractNumId w:val="52"/>
  </w:num>
  <w:num w:numId="60">
    <w:abstractNumId w:val="42"/>
  </w:num>
  <w:num w:numId="61">
    <w:abstractNumId w:val="82"/>
  </w:num>
  <w:num w:numId="62">
    <w:abstractNumId w:val="90"/>
  </w:num>
  <w:num w:numId="63">
    <w:abstractNumId w:val="63"/>
  </w:num>
  <w:num w:numId="64">
    <w:abstractNumId w:val="7"/>
  </w:num>
  <w:num w:numId="65">
    <w:abstractNumId w:val="33"/>
  </w:num>
  <w:num w:numId="66">
    <w:abstractNumId w:val="39"/>
  </w:num>
  <w:num w:numId="67">
    <w:abstractNumId w:val="15"/>
  </w:num>
  <w:num w:numId="68">
    <w:abstractNumId w:val="73"/>
  </w:num>
  <w:num w:numId="69">
    <w:abstractNumId w:val="17"/>
  </w:num>
  <w:num w:numId="70">
    <w:abstractNumId w:val="104"/>
  </w:num>
  <w:num w:numId="71">
    <w:abstractNumId w:val="57"/>
  </w:num>
  <w:num w:numId="72">
    <w:abstractNumId w:val="31"/>
  </w:num>
  <w:num w:numId="73">
    <w:abstractNumId w:val="98"/>
  </w:num>
  <w:num w:numId="74">
    <w:abstractNumId w:val="14"/>
  </w:num>
  <w:num w:numId="75">
    <w:abstractNumId w:val="109"/>
  </w:num>
  <w:num w:numId="76">
    <w:abstractNumId w:val="20"/>
  </w:num>
  <w:num w:numId="77">
    <w:abstractNumId w:val="108"/>
  </w:num>
  <w:num w:numId="78">
    <w:abstractNumId w:val="43"/>
  </w:num>
  <w:num w:numId="79">
    <w:abstractNumId w:val="113"/>
  </w:num>
  <w:num w:numId="80">
    <w:abstractNumId w:val="44"/>
  </w:num>
  <w:num w:numId="81">
    <w:abstractNumId w:val="29"/>
  </w:num>
  <w:num w:numId="82">
    <w:abstractNumId w:val="95"/>
  </w:num>
  <w:num w:numId="83">
    <w:abstractNumId w:val="61"/>
  </w:num>
  <w:num w:numId="84">
    <w:abstractNumId w:val="11"/>
  </w:num>
  <w:num w:numId="85">
    <w:abstractNumId w:val="32"/>
  </w:num>
  <w:num w:numId="86">
    <w:abstractNumId w:val="22"/>
  </w:num>
  <w:num w:numId="87">
    <w:abstractNumId w:val="78"/>
  </w:num>
  <w:num w:numId="88">
    <w:abstractNumId w:val="59"/>
  </w:num>
  <w:num w:numId="89">
    <w:abstractNumId w:val="36"/>
  </w:num>
  <w:num w:numId="90">
    <w:abstractNumId w:val="4"/>
  </w:num>
  <w:num w:numId="91">
    <w:abstractNumId w:val="105"/>
  </w:num>
  <w:num w:numId="92">
    <w:abstractNumId w:val="13"/>
  </w:num>
  <w:num w:numId="93">
    <w:abstractNumId w:val="47"/>
  </w:num>
  <w:num w:numId="94">
    <w:abstractNumId w:val="86"/>
  </w:num>
  <w:num w:numId="95">
    <w:abstractNumId w:val="81"/>
  </w:num>
  <w:num w:numId="96">
    <w:abstractNumId w:val="45"/>
  </w:num>
  <w:num w:numId="97">
    <w:abstractNumId w:val="67"/>
  </w:num>
  <w:num w:numId="98">
    <w:abstractNumId w:val="5"/>
  </w:num>
  <w:num w:numId="99">
    <w:abstractNumId w:val="70"/>
  </w:num>
  <w:num w:numId="100">
    <w:abstractNumId w:val="96"/>
  </w:num>
  <w:num w:numId="101">
    <w:abstractNumId w:val="87"/>
  </w:num>
  <w:num w:numId="102">
    <w:abstractNumId w:val="12"/>
  </w:num>
  <w:num w:numId="103">
    <w:abstractNumId w:val="64"/>
  </w:num>
  <w:num w:numId="104">
    <w:abstractNumId w:val="110"/>
  </w:num>
  <w:num w:numId="105">
    <w:abstractNumId w:val="62"/>
  </w:num>
  <w:num w:numId="106">
    <w:abstractNumId w:val="65"/>
  </w:num>
  <w:num w:numId="107">
    <w:abstractNumId w:val="30"/>
  </w:num>
  <w:num w:numId="108">
    <w:abstractNumId w:val="84"/>
  </w:num>
  <w:num w:numId="109">
    <w:abstractNumId w:val="25"/>
  </w:num>
  <w:num w:numId="110">
    <w:abstractNumId w:val="100"/>
  </w:num>
  <w:num w:numId="111">
    <w:abstractNumId w:val="60"/>
  </w:num>
  <w:num w:numId="112">
    <w:abstractNumId w:val="2"/>
  </w:num>
  <w:num w:numId="113">
    <w:abstractNumId w:val="27"/>
  </w:num>
  <w:num w:numId="114">
    <w:abstractNumId w:val="114"/>
  </w:num>
  <w:numIdMacAtCleanup w:val="1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E1E"/>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26F"/>
    <w:rsid w:val="000765C3"/>
    <w:rsid w:val="000767C2"/>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CF2"/>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C9"/>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A3C"/>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0D9F"/>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7B3"/>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5F0"/>
    <w:rsid w:val="00337EBD"/>
    <w:rsid w:val="00337F5D"/>
    <w:rsid w:val="00337F7D"/>
    <w:rsid w:val="003403F4"/>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381"/>
    <w:rsid w:val="003716E4"/>
    <w:rsid w:val="00371A51"/>
    <w:rsid w:val="003724F2"/>
    <w:rsid w:val="0037267D"/>
    <w:rsid w:val="00372AD7"/>
    <w:rsid w:val="00372DDC"/>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23E"/>
    <w:rsid w:val="003A24AC"/>
    <w:rsid w:val="003A2A3E"/>
    <w:rsid w:val="003A2A71"/>
    <w:rsid w:val="003A3032"/>
    <w:rsid w:val="003A38C8"/>
    <w:rsid w:val="003A42C2"/>
    <w:rsid w:val="003A4B43"/>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17B99"/>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CEA"/>
    <w:rsid w:val="00436D66"/>
    <w:rsid w:val="00437041"/>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84B"/>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0C3"/>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9D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2C35"/>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1B15"/>
    <w:rsid w:val="00631C47"/>
    <w:rsid w:val="00631EA1"/>
    <w:rsid w:val="0063226E"/>
    <w:rsid w:val="006325AF"/>
    <w:rsid w:val="006327CF"/>
    <w:rsid w:val="006327E6"/>
    <w:rsid w:val="006328F5"/>
    <w:rsid w:val="006329AE"/>
    <w:rsid w:val="006329C7"/>
    <w:rsid w:val="006330A0"/>
    <w:rsid w:val="00633B83"/>
    <w:rsid w:val="00633DAC"/>
    <w:rsid w:val="00634987"/>
    <w:rsid w:val="00634E49"/>
    <w:rsid w:val="006357A9"/>
    <w:rsid w:val="00635B64"/>
    <w:rsid w:val="00635D33"/>
    <w:rsid w:val="006368D7"/>
    <w:rsid w:val="0063694E"/>
    <w:rsid w:val="00636BED"/>
    <w:rsid w:val="00636C0F"/>
    <w:rsid w:val="006375FE"/>
    <w:rsid w:val="00637A13"/>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23"/>
    <w:rsid w:val="00671D4D"/>
    <w:rsid w:val="0067210F"/>
    <w:rsid w:val="00672FF6"/>
    <w:rsid w:val="00673478"/>
    <w:rsid w:val="006739C3"/>
    <w:rsid w:val="00673AAF"/>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942"/>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0CE5"/>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910"/>
    <w:rsid w:val="00935030"/>
    <w:rsid w:val="009351C6"/>
    <w:rsid w:val="0093522F"/>
    <w:rsid w:val="009356CC"/>
    <w:rsid w:val="0093573A"/>
    <w:rsid w:val="00935A00"/>
    <w:rsid w:val="00935DC2"/>
    <w:rsid w:val="00936036"/>
    <w:rsid w:val="00936089"/>
    <w:rsid w:val="00936ABD"/>
    <w:rsid w:val="00936C83"/>
    <w:rsid w:val="00937019"/>
    <w:rsid w:val="0093709E"/>
    <w:rsid w:val="0093742B"/>
    <w:rsid w:val="00940198"/>
    <w:rsid w:val="0094026B"/>
    <w:rsid w:val="009415FF"/>
    <w:rsid w:val="009417B0"/>
    <w:rsid w:val="00941920"/>
    <w:rsid w:val="00941A40"/>
    <w:rsid w:val="00941E7F"/>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55E1"/>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0B0F"/>
    <w:rsid w:val="00A211AA"/>
    <w:rsid w:val="00A212DF"/>
    <w:rsid w:val="00A21885"/>
    <w:rsid w:val="00A21913"/>
    <w:rsid w:val="00A22270"/>
    <w:rsid w:val="00A2290C"/>
    <w:rsid w:val="00A238CC"/>
    <w:rsid w:val="00A23913"/>
    <w:rsid w:val="00A23E37"/>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1FF1"/>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0B3D"/>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55CC"/>
    <w:rsid w:val="00B7605C"/>
    <w:rsid w:val="00B760D4"/>
    <w:rsid w:val="00B763D2"/>
    <w:rsid w:val="00B77BC5"/>
    <w:rsid w:val="00B77EFE"/>
    <w:rsid w:val="00B8070C"/>
    <w:rsid w:val="00B81C59"/>
    <w:rsid w:val="00B82168"/>
    <w:rsid w:val="00B82292"/>
    <w:rsid w:val="00B8285B"/>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0DD7"/>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746"/>
    <w:rsid w:val="00D249C3"/>
    <w:rsid w:val="00D24D00"/>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47DF4"/>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2BFB"/>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CEF"/>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11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29E"/>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BBD52FE-F255-49BF-B0E0-87AE6EBF7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76642</Words>
  <Characters>436862</Characters>
  <Application>Microsoft Office Word</Application>
  <DocSecurity>0</DocSecurity>
  <Lines>3640</Lines>
  <Paragraphs>1024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512480</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5</cp:revision>
  <dcterms:created xsi:type="dcterms:W3CDTF">2018-11-21T10:48:00Z</dcterms:created>
  <dcterms:modified xsi:type="dcterms:W3CDTF">2018-11-21T12:34:00Z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